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DC9E5" w14:textId="7559D136" w:rsidR="00C016F1" w:rsidRPr="00BE24F5" w:rsidRDefault="00C016F1" w:rsidP="005A4AD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BE24F5">
        <w:rPr>
          <w:rFonts w:ascii="Arial" w:hAnsi="Arial" w:cs="Arial"/>
        </w:rPr>
        <w:t xml:space="preserve">Form </w:t>
      </w:r>
      <w:r w:rsidR="00373AFB" w:rsidRPr="00BE24F5">
        <w:rPr>
          <w:rFonts w:ascii="Arial" w:hAnsi="Arial" w:cs="Arial"/>
        </w:rPr>
        <w:t>3.2</w:t>
      </w:r>
      <w:r w:rsidRPr="00BE24F5">
        <w:rPr>
          <w:rFonts w:ascii="Arial" w:hAnsi="Arial" w:cs="Arial"/>
        </w:rPr>
        <w:t>-4 Job Performance Measure Development Job</w:t>
      </w:r>
      <w:r w:rsidR="005D506A" w:rsidRPr="00BE24F5">
        <w:rPr>
          <w:rFonts w:ascii="Arial" w:hAnsi="Arial" w:cs="Arial"/>
        </w:rPr>
        <w:t xml:space="preserve"> </w:t>
      </w:r>
      <w:r w:rsidRPr="00BE24F5">
        <w:rPr>
          <w:rFonts w:ascii="Arial" w:hAnsi="Arial" w:cs="Arial"/>
        </w:rPr>
        <w:t>Aid</w:t>
      </w:r>
    </w:p>
    <w:p w14:paraId="02782B6F" w14:textId="77777777" w:rsidR="004B4424" w:rsidRPr="00BE24F5" w:rsidRDefault="00225A3A" w:rsidP="005A4ADC">
      <w:pPr>
        <w:rPr>
          <w:rFonts w:cs="Arial"/>
        </w:rPr>
      </w:pPr>
      <w:r w:rsidRPr="00BE24F5">
        <w:rPr>
          <w:rFonts w:cs="Arial"/>
        </w:rPr>
        <w:t>This form can be used to verify that the relevant criteria are satisfied</w:t>
      </w:r>
      <w:r w:rsidR="004B4424" w:rsidRPr="00BE24F5">
        <w:rPr>
          <w:rFonts w:cs="Arial"/>
        </w:rPr>
        <w:t>.</w:t>
      </w:r>
    </w:p>
    <w:p w14:paraId="7EC639F9" w14:textId="77777777" w:rsidR="004B4424" w:rsidRPr="00BE24F5" w:rsidRDefault="004B4424" w:rsidP="005A4ADC">
      <w:pPr>
        <w:rPr>
          <w:rFonts w:cs="Arial"/>
        </w:rPr>
      </w:pPr>
    </w:p>
    <w:p w14:paraId="0E129A01" w14:textId="10021CAF" w:rsidR="000B4F19" w:rsidRPr="00BE24F5" w:rsidRDefault="000B4F19" w:rsidP="005A4ADC">
      <w:pPr>
        <w:rPr>
          <w:rFonts w:cs="Arial"/>
        </w:rPr>
      </w:pPr>
      <w:r w:rsidRPr="00BE24F5">
        <w:rPr>
          <w:rFonts w:cs="Arial"/>
        </w:rPr>
        <w:t xml:space="preserve">Every </w:t>
      </w:r>
      <w:r w:rsidR="00153CED" w:rsidRPr="00BE24F5">
        <w:rPr>
          <w:rFonts w:cs="Arial"/>
        </w:rPr>
        <w:t>job performance measure (</w:t>
      </w:r>
      <w:r w:rsidRPr="00BE24F5">
        <w:rPr>
          <w:rFonts w:cs="Arial"/>
        </w:rPr>
        <w:t>JPM</w:t>
      </w:r>
      <w:r w:rsidR="00153CED" w:rsidRPr="00BE24F5">
        <w:rPr>
          <w:rFonts w:cs="Arial"/>
        </w:rPr>
        <w:t>)</w:t>
      </w:r>
      <w:r w:rsidRPr="00BE24F5">
        <w:rPr>
          <w:rFonts w:cs="Arial"/>
        </w:rPr>
        <w:t xml:space="preserve"> should</w:t>
      </w:r>
      <w:r w:rsidR="00153CED" w:rsidRPr="00BE24F5">
        <w:rPr>
          <w:rFonts w:cs="Arial"/>
        </w:rPr>
        <w:t xml:space="preserve"> </w:t>
      </w:r>
      <w:r w:rsidR="00E2395B">
        <w:rPr>
          <w:rFonts w:cs="Arial"/>
        </w:rPr>
        <w:t>have</w:t>
      </w:r>
      <w:r w:rsidR="00E2395B" w:rsidRPr="00BE24F5">
        <w:rPr>
          <w:rFonts w:cs="Arial"/>
        </w:rPr>
        <w:t xml:space="preserve"> </w:t>
      </w:r>
      <w:r w:rsidR="00153CED" w:rsidRPr="00BE24F5">
        <w:rPr>
          <w:rFonts w:cs="Arial"/>
        </w:rPr>
        <w:t>the following</w:t>
      </w:r>
      <w:r w:rsidR="00E2395B">
        <w:rPr>
          <w:rFonts w:cs="Arial"/>
        </w:rPr>
        <w:t xml:space="preserve"> characteristics</w:t>
      </w:r>
      <w:r w:rsidRPr="00BE24F5">
        <w:rPr>
          <w:rFonts w:cs="Arial"/>
        </w:rPr>
        <w:t>:</w:t>
      </w:r>
    </w:p>
    <w:p w14:paraId="7AAAC611" w14:textId="77777777" w:rsidR="000B4F19" w:rsidRPr="00BE24F5" w:rsidRDefault="000B4F19" w:rsidP="005A4ADC">
      <w:pPr>
        <w:rPr>
          <w:rFonts w:cs="Arial"/>
        </w:rPr>
      </w:pPr>
    </w:p>
    <w:p w14:paraId="047D72BD" w14:textId="77777777" w:rsidR="000B4F19" w:rsidRPr="00BE24F5" w:rsidRDefault="000B4F19" w:rsidP="005A4ADC">
      <w:pPr>
        <w:tabs>
          <w:tab w:val="left" w:pos="-1440"/>
          <w:tab w:val="left" w:pos="360"/>
          <w:tab w:val="left" w:pos="1080"/>
          <w:tab w:val="left" w:pos="1440"/>
        </w:tabs>
        <w:rPr>
          <w:rFonts w:cs="Arial"/>
        </w:rPr>
      </w:pPr>
      <w:r w:rsidRPr="00BE24F5">
        <w:rPr>
          <w:rFonts w:cs="Arial"/>
        </w:rPr>
        <w:t>1.</w:t>
      </w:r>
      <w:r w:rsidRPr="00BE24F5">
        <w:rPr>
          <w:rFonts w:cs="Arial"/>
        </w:rPr>
        <w:tab/>
        <w:t>___</w:t>
      </w:r>
      <w:r w:rsidRPr="00BE24F5">
        <w:rPr>
          <w:rFonts w:cs="Arial"/>
        </w:rPr>
        <w:tab/>
        <w:t>Be supported by the facility licensee’s job task analysis.</w:t>
      </w:r>
    </w:p>
    <w:p w14:paraId="5BA77A2D" w14:textId="77777777" w:rsidR="000B4F19" w:rsidRPr="00BE24F5" w:rsidRDefault="000B4F19" w:rsidP="005A4ADC">
      <w:pPr>
        <w:tabs>
          <w:tab w:val="left" w:pos="1260"/>
          <w:tab w:val="left" w:pos="1440"/>
        </w:tabs>
        <w:rPr>
          <w:rFonts w:cs="Arial"/>
        </w:rPr>
      </w:pPr>
    </w:p>
    <w:p w14:paraId="4306EF0F" w14:textId="375744C1" w:rsidR="000B4F19" w:rsidRPr="00BE24F5" w:rsidRDefault="000B4F19" w:rsidP="005A4ADC">
      <w:pPr>
        <w:tabs>
          <w:tab w:val="left" w:pos="360"/>
        </w:tabs>
        <w:ind w:left="1080" w:hanging="1080"/>
        <w:rPr>
          <w:rFonts w:cs="Arial"/>
        </w:rPr>
      </w:pPr>
      <w:r w:rsidRPr="00BE24F5">
        <w:rPr>
          <w:rFonts w:cs="Arial"/>
        </w:rPr>
        <w:t>2.</w:t>
      </w:r>
      <w:r w:rsidRPr="00BE24F5">
        <w:rPr>
          <w:rFonts w:cs="Arial"/>
        </w:rPr>
        <w:tab/>
        <w:t>___</w:t>
      </w:r>
      <w:r w:rsidRPr="00BE24F5">
        <w:rPr>
          <w:rFonts w:cs="Arial"/>
        </w:rPr>
        <w:tab/>
        <w:t xml:space="preserve">Be operationally important (meet the </w:t>
      </w:r>
      <w:r w:rsidR="00764ED4" w:rsidRPr="00BE24F5">
        <w:rPr>
          <w:rFonts w:cs="Arial"/>
        </w:rPr>
        <w:t xml:space="preserve">applicable </w:t>
      </w:r>
      <w:r w:rsidR="00153CED" w:rsidRPr="00BE24F5">
        <w:rPr>
          <w:rFonts w:cs="Arial"/>
        </w:rPr>
        <w:t>knowledge and abilities</w:t>
      </w:r>
      <w:r w:rsidRPr="00BE24F5">
        <w:rPr>
          <w:rFonts w:cs="Arial"/>
        </w:rPr>
        <w:t xml:space="preserve"> catalog threshold criterion (2.5 for initial exam</w:t>
      </w:r>
      <w:r w:rsidR="00512473">
        <w:rPr>
          <w:rFonts w:cs="Arial"/>
        </w:rPr>
        <w:t>ination</w:t>
      </w:r>
      <w:r w:rsidRPr="00BE24F5">
        <w:rPr>
          <w:rFonts w:cs="Arial"/>
        </w:rPr>
        <w:t>s and 3</w:t>
      </w:r>
      <w:r w:rsidR="00D71E6F" w:rsidRPr="00BE24F5">
        <w:rPr>
          <w:rFonts w:cs="Arial"/>
        </w:rPr>
        <w:t>.0</w:t>
      </w:r>
      <w:r w:rsidRPr="00BE24F5">
        <w:rPr>
          <w:rFonts w:cs="Arial"/>
        </w:rPr>
        <w:t xml:space="preserve"> for requalification exam</w:t>
      </w:r>
      <w:r w:rsidR="00512473">
        <w:rPr>
          <w:rFonts w:cs="Arial"/>
        </w:rPr>
        <w:t>ination</w:t>
      </w:r>
      <w:r w:rsidRPr="00BE24F5">
        <w:rPr>
          <w:rFonts w:cs="Arial"/>
        </w:rPr>
        <w:t xml:space="preserve">s) or as determined by the facility licensee and agreed to by the </w:t>
      </w:r>
      <w:r w:rsidR="00E11676" w:rsidRPr="00BE24F5">
        <w:rPr>
          <w:rFonts w:cs="Arial"/>
        </w:rPr>
        <w:t>U.S. Nuclear Regulatory Commission</w:t>
      </w:r>
      <w:r w:rsidRPr="00BE24F5">
        <w:rPr>
          <w:rFonts w:cs="Arial"/>
        </w:rPr>
        <w:t>).  JPMs shall not test only for simple recall or memorization.</w:t>
      </w:r>
    </w:p>
    <w:p w14:paraId="7C0DDCB3" w14:textId="77777777" w:rsidR="000B4F19" w:rsidRPr="00BE24F5" w:rsidRDefault="000B4F19" w:rsidP="005A4ADC">
      <w:pPr>
        <w:tabs>
          <w:tab w:val="left" w:pos="1260"/>
          <w:tab w:val="left" w:pos="1440"/>
        </w:tabs>
        <w:rPr>
          <w:rFonts w:cs="Arial"/>
        </w:rPr>
      </w:pPr>
    </w:p>
    <w:p w14:paraId="3AD8BF75" w14:textId="41AA6178" w:rsidR="000B4F19" w:rsidRPr="00BE24F5" w:rsidRDefault="000B4F19" w:rsidP="005A4ADC">
      <w:pPr>
        <w:tabs>
          <w:tab w:val="left" w:pos="360"/>
        </w:tabs>
        <w:ind w:left="1080" w:hanging="1080"/>
        <w:rPr>
          <w:rFonts w:cs="Arial"/>
        </w:rPr>
      </w:pPr>
      <w:r w:rsidRPr="00BE24F5">
        <w:rPr>
          <w:rFonts w:cs="Arial"/>
        </w:rPr>
        <w:t>3.</w:t>
      </w:r>
      <w:r w:rsidRPr="00BE24F5">
        <w:rPr>
          <w:rFonts w:cs="Arial"/>
        </w:rPr>
        <w:tab/>
        <w:t>___</w:t>
      </w:r>
      <w:r w:rsidRPr="00BE24F5">
        <w:rPr>
          <w:rFonts w:cs="Arial"/>
        </w:rPr>
        <w:tab/>
        <w:t xml:space="preserve">Be designed as either </w:t>
      </w:r>
      <w:r w:rsidR="00153CED" w:rsidRPr="00BE24F5">
        <w:rPr>
          <w:rFonts w:cs="Arial"/>
        </w:rPr>
        <w:t xml:space="preserve">senior reactor </w:t>
      </w:r>
      <w:r w:rsidR="008C2267">
        <w:rPr>
          <w:rFonts w:cs="Arial"/>
        </w:rPr>
        <w:t xml:space="preserve">operator </w:t>
      </w:r>
      <w:r w:rsidR="00153CED" w:rsidRPr="00BE24F5">
        <w:rPr>
          <w:rFonts w:cs="Arial"/>
        </w:rPr>
        <w:t>(</w:t>
      </w:r>
      <w:r w:rsidRPr="00BE24F5">
        <w:rPr>
          <w:rFonts w:cs="Arial"/>
        </w:rPr>
        <w:t>SRO</w:t>
      </w:r>
      <w:r w:rsidR="00153CED" w:rsidRPr="00BE24F5">
        <w:rPr>
          <w:rFonts w:cs="Arial"/>
        </w:rPr>
        <w:t>)</w:t>
      </w:r>
      <w:r w:rsidRPr="00BE24F5">
        <w:rPr>
          <w:rFonts w:cs="Arial"/>
        </w:rPr>
        <w:noBreakHyphen/>
        <w:t xml:space="preserve">only, </w:t>
      </w:r>
      <w:r w:rsidR="00153CED" w:rsidRPr="00BE24F5">
        <w:rPr>
          <w:rFonts w:cs="Arial"/>
        </w:rPr>
        <w:t>reactor operator (</w:t>
      </w:r>
      <w:r w:rsidRPr="00BE24F5">
        <w:rPr>
          <w:rFonts w:cs="Arial"/>
        </w:rPr>
        <w:t>RO</w:t>
      </w:r>
      <w:r w:rsidR="00153CED" w:rsidRPr="00BE24F5">
        <w:rPr>
          <w:rFonts w:cs="Arial"/>
        </w:rPr>
        <w:t>)</w:t>
      </w:r>
      <w:r w:rsidRPr="00BE24F5">
        <w:rPr>
          <w:rFonts w:cs="Arial"/>
        </w:rPr>
        <w:t xml:space="preserve">/SRO, or </w:t>
      </w:r>
      <w:r w:rsidR="006B496B" w:rsidRPr="00BE24F5">
        <w:rPr>
          <w:rFonts w:cs="Arial"/>
        </w:rPr>
        <w:t>auxiliary operator</w:t>
      </w:r>
      <w:r w:rsidRPr="00BE24F5">
        <w:rPr>
          <w:rFonts w:cs="Arial"/>
        </w:rPr>
        <w:t>/RO/SRO.</w:t>
      </w:r>
    </w:p>
    <w:p w14:paraId="2835ABDE" w14:textId="77777777" w:rsidR="000B4F19" w:rsidRPr="00BE24F5" w:rsidRDefault="000B4F19" w:rsidP="005A4ADC">
      <w:pPr>
        <w:tabs>
          <w:tab w:val="left" w:pos="1260"/>
          <w:tab w:val="left" w:pos="1440"/>
        </w:tabs>
        <w:rPr>
          <w:rFonts w:cs="Arial"/>
        </w:rPr>
      </w:pPr>
    </w:p>
    <w:p w14:paraId="2E0F3E9D" w14:textId="77777777" w:rsidR="000B4F19" w:rsidRPr="00BE24F5" w:rsidRDefault="000B4F19" w:rsidP="005A4ADC">
      <w:pPr>
        <w:tabs>
          <w:tab w:val="left" w:pos="-1440"/>
        </w:tabs>
        <w:ind w:left="1080" w:hanging="1080"/>
        <w:rPr>
          <w:rFonts w:cs="Arial"/>
        </w:rPr>
      </w:pPr>
      <w:r w:rsidRPr="00BE24F5">
        <w:rPr>
          <w:rFonts w:cs="Arial"/>
        </w:rPr>
        <w:t>4.</w:t>
      </w:r>
      <w:r w:rsidRPr="00BE24F5">
        <w:rPr>
          <w:rFonts w:cs="Arial"/>
        </w:rPr>
        <w:tab/>
        <w:t>Include the following, as applicable:</w:t>
      </w:r>
    </w:p>
    <w:p w14:paraId="19E1D425" w14:textId="77777777" w:rsidR="000B4F19" w:rsidRPr="00BE24F5" w:rsidRDefault="000B4F19" w:rsidP="005A4ADC">
      <w:pPr>
        <w:rPr>
          <w:rFonts w:cs="Arial"/>
        </w:rPr>
      </w:pPr>
    </w:p>
    <w:p w14:paraId="5FE8D97D" w14:textId="05D6B5D5" w:rsidR="005677FE" w:rsidRPr="00BE24F5" w:rsidRDefault="00E654FF" w:rsidP="00255B2E">
      <w:pPr>
        <w:tabs>
          <w:tab w:val="left" w:pos="-1440"/>
          <w:tab w:val="left" w:pos="-720"/>
          <w:tab w:val="left" w:pos="-360"/>
          <w:tab w:val="left" w:pos="360"/>
        </w:tabs>
        <w:ind w:left="1440" w:hanging="360"/>
        <w:rPr>
          <w:rFonts w:cs="Arial"/>
        </w:rPr>
      </w:pPr>
      <w:r w:rsidRPr="00BE24F5">
        <w:rPr>
          <w:rFonts w:cs="Arial"/>
        </w:rPr>
        <w:t xml:space="preserve">a. </w:t>
      </w:r>
      <w:r w:rsidR="000B4F19" w:rsidRPr="00BE24F5">
        <w:rPr>
          <w:rFonts w:cs="Arial"/>
        </w:rPr>
        <w:t>___</w:t>
      </w:r>
      <w:r w:rsidR="000B4F19" w:rsidRPr="00BE24F5">
        <w:rPr>
          <w:rFonts w:cs="Arial"/>
        </w:rPr>
        <w:tab/>
      </w:r>
      <w:r w:rsidR="005677FE" w:rsidRPr="00BE24F5">
        <w:rPr>
          <w:rFonts w:cs="Arial"/>
        </w:rPr>
        <w:t>task standard</w:t>
      </w:r>
      <w:r w:rsidR="005677FE" w:rsidRPr="00BE24F5">
        <w:rPr>
          <w:rFonts w:cs="Arial"/>
        </w:rPr>
        <w:br/>
      </w:r>
    </w:p>
    <w:p w14:paraId="07945162" w14:textId="17FC2045" w:rsidR="000B4F19" w:rsidRPr="00BE24F5" w:rsidRDefault="00E654FF" w:rsidP="00255B2E">
      <w:pPr>
        <w:tabs>
          <w:tab w:val="left" w:pos="-1440"/>
          <w:tab w:val="left" w:pos="-720"/>
          <w:tab w:val="left" w:pos="-360"/>
          <w:tab w:val="left" w:pos="360"/>
        </w:tabs>
        <w:ind w:left="1440" w:hanging="360"/>
        <w:rPr>
          <w:rFonts w:cs="Arial"/>
        </w:rPr>
      </w:pPr>
      <w:r w:rsidRPr="00BE24F5">
        <w:rPr>
          <w:rFonts w:cs="Arial"/>
        </w:rPr>
        <w:t xml:space="preserve">b. </w:t>
      </w:r>
      <w:r w:rsidR="001178F2" w:rsidRPr="00BE24F5">
        <w:rPr>
          <w:rFonts w:cs="Arial"/>
        </w:rPr>
        <w:t>___</w:t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initial conditions</w:t>
      </w:r>
    </w:p>
    <w:p w14:paraId="6002CA15" w14:textId="77777777" w:rsidR="000B4F19" w:rsidRPr="00BE24F5" w:rsidRDefault="000B4F19" w:rsidP="005A4ADC">
      <w:pPr>
        <w:tabs>
          <w:tab w:val="left" w:pos="360"/>
          <w:tab w:val="left" w:pos="1800"/>
        </w:tabs>
        <w:ind w:left="1980" w:hanging="900"/>
        <w:rPr>
          <w:rFonts w:cs="Arial"/>
        </w:rPr>
      </w:pPr>
    </w:p>
    <w:p w14:paraId="660F6B48" w14:textId="3366A9AD" w:rsidR="000B4F19" w:rsidRPr="00BE24F5" w:rsidRDefault="00CC4743" w:rsidP="005A4ADC">
      <w:pPr>
        <w:ind w:left="1980" w:hanging="900"/>
        <w:rPr>
          <w:rFonts w:cs="Arial"/>
        </w:rPr>
      </w:pPr>
      <w:r w:rsidRPr="00BE24F5">
        <w:rPr>
          <w:rFonts w:cs="Arial"/>
        </w:rPr>
        <w:t>c</w:t>
      </w:r>
      <w:r w:rsidR="000B4F19" w:rsidRPr="00BE24F5">
        <w:rPr>
          <w:rFonts w:cs="Arial"/>
        </w:rPr>
        <w:t>. ___</w:t>
      </w:r>
      <w:r w:rsidR="000B4F19" w:rsidRPr="00BE24F5">
        <w:rPr>
          <w:rFonts w:cs="Arial"/>
        </w:rPr>
        <w:tab/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initiating cues</w:t>
      </w:r>
    </w:p>
    <w:p w14:paraId="78939952" w14:textId="77777777" w:rsidR="000B4F19" w:rsidRPr="00BE24F5" w:rsidRDefault="000B4F19" w:rsidP="005A4ADC">
      <w:pPr>
        <w:tabs>
          <w:tab w:val="left" w:pos="360"/>
          <w:tab w:val="left" w:pos="1800"/>
        </w:tabs>
        <w:ind w:left="1980" w:hanging="900"/>
        <w:rPr>
          <w:rFonts w:cs="Arial"/>
        </w:rPr>
      </w:pPr>
    </w:p>
    <w:p w14:paraId="516DDBC5" w14:textId="76099BBA" w:rsidR="000B4F19" w:rsidRPr="00BE24F5" w:rsidRDefault="00CC4743" w:rsidP="005A4ADC">
      <w:pPr>
        <w:ind w:left="1980" w:hanging="900"/>
        <w:rPr>
          <w:rFonts w:cs="Arial"/>
        </w:rPr>
      </w:pPr>
      <w:r w:rsidRPr="00BE24F5">
        <w:rPr>
          <w:rFonts w:cs="Arial"/>
        </w:rPr>
        <w:t>d</w:t>
      </w:r>
      <w:r w:rsidR="000B4F19" w:rsidRPr="00BE24F5">
        <w:rPr>
          <w:rFonts w:cs="Arial"/>
        </w:rPr>
        <w:t>. ___</w:t>
      </w:r>
      <w:r w:rsidR="000B4F19" w:rsidRPr="00BE24F5">
        <w:rPr>
          <w:rFonts w:cs="Arial"/>
        </w:rPr>
        <w:tab/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references and tools, including associated procedures</w:t>
      </w:r>
    </w:p>
    <w:p w14:paraId="7E94ED81" w14:textId="77777777" w:rsidR="000B4F19" w:rsidRPr="00BE24F5" w:rsidRDefault="000B4F19" w:rsidP="005A4ADC">
      <w:pPr>
        <w:tabs>
          <w:tab w:val="left" w:pos="360"/>
          <w:tab w:val="left" w:pos="1800"/>
        </w:tabs>
        <w:ind w:left="1980" w:hanging="900"/>
        <w:rPr>
          <w:rFonts w:cs="Arial"/>
        </w:rPr>
      </w:pPr>
    </w:p>
    <w:p w14:paraId="32685F02" w14:textId="29B8C2A1" w:rsidR="000B4F19" w:rsidRPr="00BE24F5" w:rsidRDefault="00CC4743" w:rsidP="005A4ADC">
      <w:pPr>
        <w:ind w:left="1980" w:hanging="900"/>
        <w:rPr>
          <w:rFonts w:cs="Arial"/>
        </w:rPr>
      </w:pPr>
      <w:r w:rsidRPr="00BE24F5">
        <w:rPr>
          <w:rFonts w:cs="Arial"/>
        </w:rPr>
        <w:t>e</w:t>
      </w:r>
      <w:r w:rsidR="000B4F19" w:rsidRPr="00BE24F5">
        <w:rPr>
          <w:rFonts w:cs="Arial"/>
        </w:rPr>
        <w:t>. ___</w:t>
      </w:r>
      <w:r w:rsidR="000B4F19" w:rsidRPr="00BE24F5">
        <w:rPr>
          <w:rFonts w:cs="Arial"/>
        </w:rPr>
        <w:tab/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 xml:space="preserve">validated time limits (average time allowed for completion) and specific </w:t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designation of those JPMs that are deemed to be time</w:t>
      </w:r>
      <w:r w:rsidR="00E654FF" w:rsidRPr="00BE24F5">
        <w:rPr>
          <w:rFonts w:cs="Arial"/>
        </w:rPr>
        <w:t xml:space="preserve"> </w:t>
      </w:r>
      <w:r w:rsidR="000B4F19" w:rsidRPr="00BE24F5">
        <w:rPr>
          <w:rFonts w:cs="Arial"/>
        </w:rPr>
        <w:t xml:space="preserve">critical by the </w:t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facility licensee operations department</w:t>
      </w:r>
    </w:p>
    <w:p w14:paraId="69118DFD" w14:textId="77777777" w:rsidR="000B4F19" w:rsidRPr="00BE24F5" w:rsidRDefault="000B4F19" w:rsidP="005A4ADC">
      <w:pPr>
        <w:tabs>
          <w:tab w:val="left" w:pos="360"/>
        </w:tabs>
        <w:ind w:left="1980" w:hanging="900"/>
        <w:rPr>
          <w:rFonts w:cs="Arial"/>
        </w:rPr>
      </w:pPr>
    </w:p>
    <w:p w14:paraId="618120F0" w14:textId="300F7288" w:rsidR="000B4F19" w:rsidRPr="00BE24F5" w:rsidRDefault="00CC4743" w:rsidP="005A4ADC">
      <w:pPr>
        <w:ind w:left="1980" w:hanging="900"/>
        <w:rPr>
          <w:rFonts w:cs="Arial"/>
        </w:rPr>
      </w:pPr>
      <w:r w:rsidRPr="00BE24F5">
        <w:rPr>
          <w:rFonts w:cs="Arial"/>
        </w:rPr>
        <w:t>f</w:t>
      </w:r>
      <w:r w:rsidR="000B4F19" w:rsidRPr="00BE24F5">
        <w:rPr>
          <w:rFonts w:cs="Arial"/>
        </w:rPr>
        <w:t>. ___</w:t>
      </w:r>
      <w:r w:rsidR="000B4F19" w:rsidRPr="00BE24F5">
        <w:rPr>
          <w:rFonts w:cs="Arial"/>
        </w:rPr>
        <w:tab/>
      </w:r>
      <w:r w:rsidR="001178F2" w:rsidRPr="00BE24F5">
        <w:rPr>
          <w:rFonts w:cs="Arial"/>
        </w:rPr>
        <w:tab/>
      </w:r>
      <w:r w:rsidR="000B4F19" w:rsidRPr="00BE24F5">
        <w:rPr>
          <w:rFonts w:cs="Arial"/>
        </w:rPr>
        <w:t>operationally important specific performance criteria that include:</w:t>
      </w:r>
    </w:p>
    <w:p w14:paraId="31D984F5" w14:textId="77777777" w:rsidR="000B4F19" w:rsidRPr="00BE24F5" w:rsidRDefault="000B4F19" w:rsidP="005A4ADC">
      <w:pPr>
        <w:tabs>
          <w:tab w:val="left" w:pos="360"/>
        </w:tabs>
        <w:rPr>
          <w:rFonts w:cs="Arial"/>
        </w:rPr>
      </w:pPr>
    </w:p>
    <w:p w14:paraId="0E637D4A" w14:textId="5B709C5F" w:rsidR="000B4F19" w:rsidRPr="00BE24F5" w:rsidRDefault="000B4F19" w:rsidP="00255B2E">
      <w:pPr>
        <w:ind w:left="3060" w:hanging="900"/>
        <w:rPr>
          <w:rFonts w:cs="Arial"/>
        </w:rPr>
      </w:pPr>
      <w:r w:rsidRPr="00BE24F5">
        <w:rPr>
          <w:rFonts w:cs="Arial"/>
        </w:rPr>
        <w:t>(1) ___</w:t>
      </w:r>
      <w:r w:rsidRPr="00BE24F5">
        <w:rPr>
          <w:rFonts w:cs="Arial"/>
        </w:rPr>
        <w:tab/>
        <w:t>expected actions with exact control and indication nomenclature and criteria (e.g., switch position and meter reading), even if</w:t>
      </w:r>
      <w:r w:rsidR="00E654FF" w:rsidRPr="00BE24F5">
        <w:rPr>
          <w:rFonts w:cs="Arial"/>
        </w:rPr>
        <w:t xml:space="preserve"> the procedural step does not specify</w:t>
      </w:r>
      <w:r w:rsidRPr="00BE24F5">
        <w:rPr>
          <w:rFonts w:cs="Arial"/>
        </w:rPr>
        <w:t xml:space="preserve"> these criteria</w:t>
      </w:r>
    </w:p>
    <w:p w14:paraId="19CA3EAD" w14:textId="77777777" w:rsidR="000B4F19" w:rsidRPr="00BE24F5" w:rsidRDefault="000B4F19" w:rsidP="00255B2E">
      <w:pPr>
        <w:ind w:left="3060" w:hanging="900"/>
        <w:rPr>
          <w:rFonts w:cs="Arial"/>
        </w:rPr>
      </w:pPr>
    </w:p>
    <w:p w14:paraId="7ED33A10" w14:textId="4FFDBCF3" w:rsidR="000B4F19" w:rsidRPr="00BE24F5" w:rsidRDefault="000B4F19" w:rsidP="00255B2E">
      <w:pPr>
        <w:ind w:left="3060" w:hanging="900"/>
        <w:rPr>
          <w:rFonts w:cs="Arial"/>
        </w:rPr>
      </w:pPr>
      <w:r w:rsidRPr="00BE24F5">
        <w:rPr>
          <w:rFonts w:cs="Arial"/>
        </w:rPr>
        <w:t>(2) ___</w:t>
      </w:r>
      <w:r w:rsidRPr="00BE24F5">
        <w:rPr>
          <w:rFonts w:cs="Arial"/>
        </w:rPr>
        <w:tab/>
        <w:t xml:space="preserve">system response and other cues that are complete and correct so that the examiner can properly cue the </w:t>
      </w:r>
      <w:r w:rsidR="005A0E08" w:rsidRPr="00BE24F5">
        <w:rPr>
          <w:rFonts w:cs="Arial"/>
        </w:rPr>
        <w:t>applicant</w:t>
      </w:r>
      <w:r w:rsidRPr="00BE24F5">
        <w:rPr>
          <w:rFonts w:cs="Arial"/>
        </w:rPr>
        <w:t>, if asked</w:t>
      </w:r>
    </w:p>
    <w:p w14:paraId="08677DC0" w14:textId="77777777" w:rsidR="000B4F19" w:rsidRPr="00BE24F5" w:rsidRDefault="000B4F19" w:rsidP="00255B2E">
      <w:pPr>
        <w:ind w:left="3060" w:hanging="900"/>
        <w:rPr>
          <w:rFonts w:cs="Arial"/>
        </w:rPr>
      </w:pPr>
    </w:p>
    <w:p w14:paraId="054FE946" w14:textId="324FFDDB" w:rsidR="000B4F19" w:rsidRPr="00BE24F5" w:rsidRDefault="000B4F19" w:rsidP="00255B2E">
      <w:pPr>
        <w:ind w:left="3060" w:hanging="900"/>
        <w:rPr>
          <w:rFonts w:cs="Arial"/>
        </w:rPr>
      </w:pPr>
      <w:r w:rsidRPr="00BE24F5">
        <w:rPr>
          <w:rFonts w:cs="Arial"/>
        </w:rPr>
        <w:t>(3) ___</w:t>
      </w:r>
      <w:r w:rsidRPr="00BE24F5">
        <w:rPr>
          <w:rFonts w:cs="Arial"/>
        </w:rPr>
        <w:tab/>
        <w:t xml:space="preserve">statements describing important observations that the </w:t>
      </w:r>
      <w:r w:rsidR="005A0E08" w:rsidRPr="00BE24F5">
        <w:rPr>
          <w:rFonts w:cs="Arial"/>
        </w:rPr>
        <w:t>applicant</w:t>
      </w:r>
      <w:r w:rsidRPr="00BE24F5">
        <w:rPr>
          <w:rFonts w:cs="Arial"/>
        </w:rPr>
        <w:t xml:space="preserve"> should make</w:t>
      </w:r>
    </w:p>
    <w:p w14:paraId="3D4D69CB" w14:textId="77777777" w:rsidR="000B4F19" w:rsidRPr="00BE24F5" w:rsidRDefault="000B4F19" w:rsidP="00255B2E">
      <w:pPr>
        <w:ind w:left="3060" w:hanging="900"/>
        <w:rPr>
          <w:rFonts w:cs="Arial"/>
        </w:rPr>
      </w:pPr>
    </w:p>
    <w:p w14:paraId="5DE06ABC" w14:textId="5D67CF18" w:rsidR="000B4F19" w:rsidRPr="00BE24F5" w:rsidRDefault="000B4F19" w:rsidP="00255B2E">
      <w:pPr>
        <w:ind w:left="3060" w:hanging="900"/>
        <w:rPr>
          <w:rFonts w:cs="Arial"/>
        </w:rPr>
      </w:pPr>
      <w:r w:rsidRPr="00BE24F5">
        <w:rPr>
          <w:rFonts w:cs="Arial"/>
        </w:rPr>
        <w:t>(</w:t>
      </w:r>
      <w:r w:rsidR="00D82654" w:rsidRPr="00BE24F5">
        <w:rPr>
          <w:rFonts w:cs="Arial"/>
        </w:rPr>
        <w:t>4</w:t>
      </w:r>
      <w:r w:rsidRPr="00BE24F5">
        <w:rPr>
          <w:rFonts w:cs="Arial"/>
        </w:rPr>
        <w:t>) ___</w:t>
      </w:r>
      <w:r w:rsidRPr="00BE24F5">
        <w:rPr>
          <w:rFonts w:cs="Arial"/>
        </w:rPr>
        <w:tab/>
        <w:t>identification of critical</w:t>
      </w:r>
      <w:r w:rsidR="00DB5395" w:rsidRPr="00BE24F5">
        <w:rPr>
          <w:rFonts w:cs="Arial"/>
        </w:rPr>
        <w:t xml:space="preserve"> steps</w:t>
      </w:r>
    </w:p>
    <w:p w14:paraId="056B8DE9" w14:textId="77777777" w:rsidR="000B4F19" w:rsidRPr="00BE24F5" w:rsidRDefault="000B4F19" w:rsidP="00255B2E">
      <w:pPr>
        <w:ind w:left="3060" w:hanging="900"/>
        <w:rPr>
          <w:rFonts w:cs="Arial"/>
        </w:rPr>
      </w:pPr>
    </w:p>
    <w:p w14:paraId="0A2FCE6F" w14:textId="65BCBA65" w:rsidR="000B4F19" w:rsidRPr="00BE24F5" w:rsidRDefault="000B4F19" w:rsidP="00255B2E">
      <w:pPr>
        <w:ind w:left="3060" w:hanging="900"/>
        <w:rPr>
          <w:rFonts w:cs="Arial"/>
        </w:rPr>
      </w:pPr>
      <w:r w:rsidRPr="00BE24F5">
        <w:rPr>
          <w:rFonts w:cs="Arial"/>
        </w:rPr>
        <w:t>(</w:t>
      </w:r>
      <w:r w:rsidR="00D82654" w:rsidRPr="00BE24F5">
        <w:rPr>
          <w:rFonts w:cs="Arial"/>
        </w:rPr>
        <w:t>5</w:t>
      </w:r>
      <w:r w:rsidRPr="00BE24F5">
        <w:rPr>
          <w:rFonts w:cs="Arial"/>
        </w:rPr>
        <w:t>) ___</w:t>
      </w:r>
      <w:r w:rsidRPr="00BE24F5">
        <w:rPr>
          <w:rFonts w:cs="Arial"/>
        </w:rPr>
        <w:tab/>
        <w:t>restrictions on the sequence of steps</w:t>
      </w:r>
    </w:p>
    <w:p w14:paraId="6D321982" w14:textId="64A712C6" w:rsidR="00E66FDF" w:rsidRDefault="00E66FDF" w:rsidP="00C900B8">
      <w:pPr>
        <w:rPr>
          <w:ins w:id="0" w:author="Wachutka, Jeremy" w:date="2021-06-07T15:50:00Z"/>
          <w:rFonts w:cs="Arial"/>
        </w:rPr>
      </w:pPr>
    </w:p>
    <w:p w14:paraId="78881E3A" w14:textId="754B9E95" w:rsidR="00E26EBA" w:rsidRPr="00BE24F5" w:rsidRDefault="00F84E26" w:rsidP="009653A8">
      <w:pPr>
        <w:ind w:left="1980" w:hanging="900"/>
        <w:rPr>
          <w:rFonts w:cs="Arial"/>
        </w:rPr>
      </w:pPr>
      <w:ins w:id="1" w:author="Wachutka, Jeremy" w:date="2021-06-07T15:50:00Z">
        <w:r>
          <w:rPr>
            <w:rFonts w:cs="Arial"/>
          </w:rPr>
          <w:t>g</w:t>
        </w:r>
        <w:r w:rsidR="00E26EBA" w:rsidRPr="00BE24F5">
          <w:rPr>
            <w:rFonts w:cs="Arial"/>
          </w:rPr>
          <w:t>. ___</w:t>
        </w:r>
        <w:r>
          <w:rPr>
            <w:rFonts w:cs="Arial"/>
          </w:rPr>
          <w:tab/>
        </w:r>
      </w:ins>
      <w:ins w:id="2" w:author="Wachutka, Jeremy" w:date="2021-06-07T15:51:00Z">
        <w:r>
          <w:rPr>
            <w:rFonts w:cs="Arial"/>
          </w:rPr>
          <w:t>t</w:t>
        </w:r>
        <w:r w:rsidRPr="00F84E26">
          <w:rPr>
            <w:rFonts w:cs="Arial"/>
          </w:rPr>
          <w:t xml:space="preserve">ermination </w:t>
        </w:r>
        <w:r>
          <w:rPr>
            <w:rFonts w:cs="Arial"/>
          </w:rPr>
          <w:t>c</w:t>
        </w:r>
        <w:r w:rsidRPr="00F84E26">
          <w:rPr>
            <w:rFonts w:cs="Arial"/>
          </w:rPr>
          <w:t>riteria</w:t>
        </w:r>
      </w:ins>
    </w:p>
    <w:sectPr w:rsidR="00E26EBA" w:rsidRPr="00BE24F5" w:rsidSect="00C4287A">
      <w:headerReference w:type="default" r:id="rId13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EA79B" w14:textId="77777777" w:rsidR="0055469B" w:rsidRDefault="0055469B" w:rsidP="00645ADC">
      <w:r>
        <w:separator/>
      </w:r>
    </w:p>
  </w:endnote>
  <w:endnote w:type="continuationSeparator" w:id="0">
    <w:p w14:paraId="639CCA5F" w14:textId="77777777" w:rsidR="0055469B" w:rsidRDefault="0055469B" w:rsidP="00645ADC">
      <w:r>
        <w:continuationSeparator/>
      </w:r>
    </w:p>
  </w:endnote>
  <w:endnote w:type="continuationNotice" w:id="1">
    <w:p w14:paraId="28A82CE4" w14:textId="77777777" w:rsidR="0055469B" w:rsidRDefault="00554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2BC84" w14:textId="77777777" w:rsidR="0055469B" w:rsidRDefault="0055469B" w:rsidP="00645ADC">
      <w:r>
        <w:separator/>
      </w:r>
    </w:p>
  </w:footnote>
  <w:footnote w:type="continuationSeparator" w:id="0">
    <w:p w14:paraId="40E8387D" w14:textId="77777777" w:rsidR="0055469B" w:rsidRDefault="0055469B" w:rsidP="00645ADC">
      <w:r>
        <w:continuationSeparator/>
      </w:r>
    </w:p>
  </w:footnote>
  <w:footnote w:type="continuationNotice" w:id="1">
    <w:p w14:paraId="56C6917F" w14:textId="77777777" w:rsidR="0055469B" w:rsidRDefault="005546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296FE" w14:textId="5455A06D" w:rsidR="004A3395" w:rsidRPr="00FD5A79" w:rsidRDefault="004A3395" w:rsidP="00FD5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831C8"/>
    <w:multiLevelType w:val="hybridMultilevel"/>
    <w:tmpl w:val="F730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06E8"/>
    <w:multiLevelType w:val="hybridMultilevel"/>
    <w:tmpl w:val="DDA21180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09727E81"/>
    <w:multiLevelType w:val="hybridMultilevel"/>
    <w:tmpl w:val="BBB0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6151E"/>
    <w:multiLevelType w:val="hybridMultilevel"/>
    <w:tmpl w:val="D88E7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A3DFC"/>
    <w:multiLevelType w:val="multilevel"/>
    <w:tmpl w:val="77B841B0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091268"/>
    <w:multiLevelType w:val="multilevel"/>
    <w:tmpl w:val="97D65402"/>
    <w:numStyleLink w:val="NUREGListStyle"/>
  </w:abstractNum>
  <w:abstractNum w:abstractNumId="9" w15:restartNumberingAfterBreak="0">
    <w:nsid w:val="1DEA5329"/>
    <w:multiLevelType w:val="hybridMultilevel"/>
    <w:tmpl w:val="0BC04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87F97"/>
    <w:multiLevelType w:val="hybridMultilevel"/>
    <w:tmpl w:val="7E4EE3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BD538C"/>
    <w:multiLevelType w:val="hybridMultilevel"/>
    <w:tmpl w:val="E45C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F44E1"/>
    <w:multiLevelType w:val="hybridMultilevel"/>
    <w:tmpl w:val="50C050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60948"/>
    <w:multiLevelType w:val="hybridMultilevel"/>
    <w:tmpl w:val="CC44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910A1"/>
    <w:multiLevelType w:val="hybridMultilevel"/>
    <w:tmpl w:val="16DEA2A4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640DEA"/>
    <w:multiLevelType w:val="hybridMultilevel"/>
    <w:tmpl w:val="318A0B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41572E"/>
    <w:multiLevelType w:val="hybridMultilevel"/>
    <w:tmpl w:val="72E8C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612B6"/>
    <w:multiLevelType w:val="hybridMultilevel"/>
    <w:tmpl w:val="3C423B2E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60D58"/>
    <w:multiLevelType w:val="hybridMultilevel"/>
    <w:tmpl w:val="BBF67E2E"/>
    <w:lvl w:ilvl="0" w:tplc="497ED6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5101B65"/>
    <w:multiLevelType w:val="hybridMultilevel"/>
    <w:tmpl w:val="37B4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C13A4"/>
    <w:multiLevelType w:val="hybridMultilevel"/>
    <w:tmpl w:val="5A04C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5C41"/>
    <w:multiLevelType w:val="hybridMultilevel"/>
    <w:tmpl w:val="077C7DB6"/>
    <w:lvl w:ilvl="0" w:tplc="B664A4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B56BB9"/>
    <w:multiLevelType w:val="hybridMultilevel"/>
    <w:tmpl w:val="7ABAD06E"/>
    <w:lvl w:ilvl="0" w:tplc="02140C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766A04"/>
    <w:multiLevelType w:val="hybridMultilevel"/>
    <w:tmpl w:val="BC20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B4D00"/>
    <w:multiLevelType w:val="hybridMultilevel"/>
    <w:tmpl w:val="B9882D92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857546"/>
    <w:multiLevelType w:val="multilevel"/>
    <w:tmpl w:val="98BC08CA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2" w15:restartNumberingAfterBreak="0">
    <w:nsid w:val="76957897"/>
    <w:multiLevelType w:val="hybridMultilevel"/>
    <w:tmpl w:val="0E8C6CEE"/>
    <w:lvl w:ilvl="0" w:tplc="1A22D29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0"/>
  </w:num>
  <w:num w:numId="5">
    <w:abstractNumId w:val="21"/>
  </w:num>
  <w:num w:numId="6">
    <w:abstractNumId w:val="12"/>
  </w:num>
  <w:num w:numId="7">
    <w:abstractNumId w:val="4"/>
  </w:num>
  <w:num w:numId="8">
    <w:abstractNumId w:val="8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8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23"/>
  </w:num>
  <w:num w:numId="10">
    <w:abstractNumId w:val="5"/>
  </w:num>
  <w:num w:numId="11">
    <w:abstractNumId w:val="17"/>
  </w:num>
  <w:num w:numId="12">
    <w:abstractNumId w:val="11"/>
  </w:num>
  <w:num w:numId="13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18"/>
  </w:num>
  <w:num w:numId="15">
    <w:abstractNumId w:val="10"/>
  </w:num>
  <w:num w:numId="16">
    <w:abstractNumId w:val="32"/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22"/>
  </w:num>
  <w:num w:numId="20">
    <w:abstractNumId w:val="20"/>
  </w:num>
  <w:num w:numId="21">
    <w:abstractNumId w:val="15"/>
  </w:num>
  <w:num w:numId="22">
    <w:abstractNumId w:val="28"/>
  </w:num>
  <w:num w:numId="23">
    <w:abstractNumId w:val="13"/>
  </w:num>
  <w:num w:numId="24">
    <w:abstractNumId w:val="14"/>
  </w:num>
  <w:num w:numId="25">
    <w:abstractNumId w:val="1"/>
  </w:num>
  <w:num w:numId="26">
    <w:abstractNumId w:val="29"/>
  </w:num>
  <w:num w:numId="27">
    <w:abstractNumId w:val="16"/>
  </w:num>
  <w:num w:numId="28">
    <w:abstractNumId w:val="2"/>
  </w:num>
  <w:num w:numId="29">
    <w:abstractNumId w:val="6"/>
  </w:num>
  <w:num w:numId="30">
    <w:abstractNumId w:val="25"/>
  </w:num>
  <w:num w:numId="31">
    <w:abstractNumId w:val="7"/>
  </w:num>
  <w:num w:numId="32">
    <w:abstractNumId w:val="27"/>
  </w:num>
  <w:num w:numId="33">
    <w:abstractNumId w:val="9"/>
  </w:num>
  <w:num w:numId="34">
    <w:abstractNumId w:val="24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achutka, Jeremy">
    <w15:presenceInfo w15:providerId="AD" w15:userId="S::JLW8@NRC.GOV::b34f80af-ceec-4fbc-8acd-4a0e4801a9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3224"/>
    <w:rsid w:val="000036DF"/>
    <w:rsid w:val="00003FAE"/>
    <w:rsid w:val="00004090"/>
    <w:rsid w:val="00004418"/>
    <w:rsid w:val="000046FB"/>
    <w:rsid w:val="000059D2"/>
    <w:rsid w:val="00006A83"/>
    <w:rsid w:val="000101C3"/>
    <w:rsid w:val="00010926"/>
    <w:rsid w:val="00010ED4"/>
    <w:rsid w:val="00011208"/>
    <w:rsid w:val="0001134E"/>
    <w:rsid w:val="000117A0"/>
    <w:rsid w:val="00012713"/>
    <w:rsid w:val="000129AA"/>
    <w:rsid w:val="00013768"/>
    <w:rsid w:val="0001425F"/>
    <w:rsid w:val="0001557A"/>
    <w:rsid w:val="00016197"/>
    <w:rsid w:val="000163DF"/>
    <w:rsid w:val="000165C4"/>
    <w:rsid w:val="00017445"/>
    <w:rsid w:val="000174D8"/>
    <w:rsid w:val="00017CCF"/>
    <w:rsid w:val="00022473"/>
    <w:rsid w:val="0002406A"/>
    <w:rsid w:val="000247C9"/>
    <w:rsid w:val="00024AFE"/>
    <w:rsid w:val="00024F6F"/>
    <w:rsid w:val="00024F9E"/>
    <w:rsid w:val="000255C7"/>
    <w:rsid w:val="00026B4C"/>
    <w:rsid w:val="00026C3E"/>
    <w:rsid w:val="000278E2"/>
    <w:rsid w:val="0003018C"/>
    <w:rsid w:val="00030BEF"/>
    <w:rsid w:val="00030CF8"/>
    <w:rsid w:val="0003146C"/>
    <w:rsid w:val="00032DA6"/>
    <w:rsid w:val="00032DF3"/>
    <w:rsid w:val="00032E9C"/>
    <w:rsid w:val="00034CFA"/>
    <w:rsid w:val="00035650"/>
    <w:rsid w:val="0003590C"/>
    <w:rsid w:val="00035E6E"/>
    <w:rsid w:val="00036F59"/>
    <w:rsid w:val="00037652"/>
    <w:rsid w:val="0004030C"/>
    <w:rsid w:val="0004115B"/>
    <w:rsid w:val="00041628"/>
    <w:rsid w:val="000417AC"/>
    <w:rsid w:val="00042DFF"/>
    <w:rsid w:val="00043B57"/>
    <w:rsid w:val="00043ED7"/>
    <w:rsid w:val="0004405D"/>
    <w:rsid w:val="00045A7E"/>
    <w:rsid w:val="00046E59"/>
    <w:rsid w:val="00047EF1"/>
    <w:rsid w:val="0005060C"/>
    <w:rsid w:val="0005121E"/>
    <w:rsid w:val="000512EC"/>
    <w:rsid w:val="000515DC"/>
    <w:rsid w:val="00051F30"/>
    <w:rsid w:val="00052C0E"/>
    <w:rsid w:val="000530E6"/>
    <w:rsid w:val="000537AA"/>
    <w:rsid w:val="00053B58"/>
    <w:rsid w:val="00053EAE"/>
    <w:rsid w:val="0005477C"/>
    <w:rsid w:val="0005629F"/>
    <w:rsid w:val="00056FB0"/>
    <w:rsid w:val="000573D0"/>
    <w:rsid w:val="000578E4"/>
    <w:rsid w:val="00057CB7"/>
    <w:rsid w:val="00060095"/>
    <w:rsid w:val="00060C6D"/>
    <w:rsid w:val="00062CE0"/>
    <w:rsid w:val="00063341"/>
    <w:rsid w:val="000636B8"/>
    <w:rsid w:val="00064AF1"/>
    <w:rsid w:val="000652CE"/>
    <w:rsid w:val="0006557F"/>
    <w:rsid w:val="000657F6"/>
    <w:rsid w:val="0006593A"/>
    <w:rsid w:val="0006606F"/>
    <w:rsid w:val="0007006C"/>
    <w:rsid w:val="000701E6"/>
    <w:rsid w:val="00070584"/>
    <w:rsid w:val="000713E8"/>
    <w:rsid w:val="00072393"/>
    <w:rsid w:val="00073819"/>
    <w:rsid w:val="000738D1"/>
    <w:rsid w:val="0007419A"/>
    <w:rsid w:val="00074A3F"/>
    <w:rsid w:val="00076186"/>
    <w:rsid w:val="0007683C"/>
    <w:rsid w:val="000769E9"/>
    <w:rsid w:val="00076EA6"/>
    <w:rsid w:val="00081ACB"/>
    <w:rsid w:val="00081C88"/>
    <w:rsid w:val="00083D0C"/>
    <w:rsid w:val="0008512C"/>
    <w:rsid w:val="00086432"/>
    <w:rsid w:val="00086781"/>
    <w:rsid w:val="000867F4"/>
    <w:rsid w:val="00087418"/>
    <w:rsid w:val="00087C88"/>
    <w:rsid w:val="000902E9"/>
    <w:rsid w:val="00090E0B"/>
    <w:rsid w:val="00091DF4"/>
    <w:rsid w:val="00092E4E"/>
    <w:rsid w:val="0009445A"/>
    <w:rsid w:val="000944CF"/>
    <w:rsid w:val="00096E94"/>
    <w:rsid w:val="00097F5E"/>
    <w:rsid w:val="000A284F"/>
    <w:rsid w:val="000A33D5"/>
    <w:rsid w:val="000A3B38"/>
    <w:rsid w:val="000A4381"/>
    <w:rsid w:val="000A4509"/>
    <w:rsid w:val="000A5314"/>
    <w:rsid w:val="000A62FC"/>
    <w:rsid w:val="000A798E"/>
    <w:rsid w:val="000B007A"/>
    <w:rsid w:val="000B0583"/>
    <w:rsid w:val="000B0E97"/>
    <w:rsid w:val="000B1702"/>
    <w:rsid w:val="000B19C6"/>
    <w:rsid w:val="000B24A5"/>
    <w:rsid w:val="000B26FD"/>
    <w:rsid w:val="000B36E3"/>
    <w:rsid w:val="000B4F19"/>
    <w:rsid w:val="000B5413"/>
    <w:rsid w:val="000B5A84"/>
    <w:rsid w:val="000B71C6"/>
    <w:rsid w:val="000B78FF"/>
    <w:rsid w:val="000C1CFD"/>
    <w:rsid w:val="000C1F2E"/>
    <w:rsid w:val="000C2238"/>
    <w:rsid w:val="000C2A8F"/>
    <w:rsid w:val="000C3082"/>
    <w:rsid w:val="000C347C"/>
    <w:rsid w:val="000C3AC5"/>
    <w:rsid w:val="000C3C3B"/>
    <w:rsid w:val="000C5948"/>
    <w:rsid w:val="000C7EFE"/>
    <w:rsid w:val="000D0802"/>
    <w:rsid w:val="000D3B3B"/>
    <w:rsid w:val="000D41E5"/>
    <w:rsid w:val="000D5182"/>
    <w:rsid w:val="000D5883"/>
    <w:rsid w:val="000D5C3A"/>
    <w:rsid w:val="000D5DAD"/>
    <w:rsid w:val="000D7F2E"/>
    <w:rsid w:val="000E0339"/>
    <w:rsid w:val="000E1148"/>
    <w:rsid w:val="000E2404"/>
    <w:rsid w:val="000E407A"/>
    <w:rsid w:val="000E4E0C"/>
    <w:rsid w:val="000E53DA"/>
    <w:rsid w:val="000E62E3"/>
    <w:rsid w:val="000E633D"/>
    <w:rsid w:val="000E7A28"/>
    <w:rsid w:val="000F13AD"/>
    <w:rsid w:val="000F32AA"/>
    <w:rsid w:val="000F450E"/>
    <w:rsid w:val="000F4A9E"/>
    <w:rsid w:val="000F4D05"/>
    <w:rsid w:val="000F555A"/>
    <w:rsid w:val="000F556D"/>
    <w:rsid w:val="000F74D9"/>
    <w:rsid w:val="000F7D5D"/>
    <w:rsid w:val="000F7E0A"/>
    <w:rsid w:val="000F7FCA"/>
    <w:rsid w:val="001007C5"/>
    <w:rsid w:val="00101427"/>
    <w:rsid w:val="0010199E"/>
    <w:rsid w:val="001045BA"/>
    <w:rsid w:val="00105A9A"/>
    <w:rsid w:val="00105BB4"/>
    <w:rsid w:val="001077D6"/>
    <w:rsid w:val="0010786D"/>
    <w:rsid w:val="0010790C"/>
    <w:rsid w:val="00110364"/>
    <w:rsid w:val="00113766"/>
    <w:rsid w:val="00113A3F"/>
    <w:rsid w:val="00114AD2"/>
    <w:rsid w:val="001178F2"/>
    <w:rsid w:val="00121543"/>
    <w:rsid w:val="00123A17"/>
    <w:rsid w:val="00124650"/>
    <w:rsid w:val="001248B1"/>
    <w:rsid w:val="001249F3"/>
    <w:rsid w:val="0012608B"/>
    <w:rsid w:val="00126D06"/>
    <w:rsid w:val="00130375"/>
    <w:rsid w:val="00131263"/>
    <w:rsid w:val="00132028"/>
    <w:rsid w:val="001352BD"/>
    <w:rsid w:val="00135E4C"/>
    <w:rsid w:val="00136094"/>
    <w:rsid w:val="0013625F"/>
    <w:rsid w:val="0013701B"/>
    <w:rsid w:val="00137EB8"/>
    <w:rsid w:val="00137EFD"/>
    <w:rsid w:val="00140463"/>
    <w:rsid w:val="00140B36"/>
    <w:rsid w:val="00141690"/>
    <w:rsid w:val="0014172C"/>
    <w:rsid w:val="00141782"/>
    <w:rsid w:val="0014224B"/>
    <w:rsid w:val="001424BB"/>
    <w:rsid w:val="00143C68"/>
    <w:rsid w:val="0014681C"/>
    <w:rsid w:val="00147B47"/>
    <w:rsid w:val="001502A6"/>
    <w:rsid w:val="001503A3"/>
    <w:rsid w:val="00151EB8"/>
    <w:rsid w:val="00152416"/>
    <w:rsid w:val="00152F53"/>
    <w:rsid w:val="00153CED"/>
    <w:rsid w:val="00154BF9"/>
    <w:rsid w:val="00155FDB"/>
    <w:rsid w:val="00156AC1"/>
    <w:rsid w:val="001570A9"/>
    <w:rsid w:val="00157E13"/>
    <w:rsid w:val="0016193B"/>
    <w:rsid w:val="00161BCA"/>
    <w:rsid w:val="001628A6"/>
    <w:rsid w:val="001646C8"/>
    <w:rsid w:val="001655A0"/>
    <w:rsid w:val="00166513"/>
    <w:rsid w:val="001701D0"/>
    <w:rsid w:val="00170386"/>
    <w:rsid w:val="00170595"/>
    <w:rsid w:val="00170A2E"/>
    <w:rsid w:val="00170CCA"/>
    <w:rsid w:val="00171457"/>
    <w:rsid w:val="00171507"/>
    <w:rsid w:val="001715A0"/>
    <w:rsid w:val="00171F9B"/>
    <w:rsid w:val="001726ED"/>
    <w:rsid w:val="0017780B"/>
    <w:rsid w:val="001778DC"/>
    <w:rsid w:val="00181256"/>
    <w:rsid w:val="00181579"/>
    <w:rsid w:val="00181DCC"/>
    <w:rsid w:val="00182113"/>
    <w:rsid w:val="00183DFC"/>
    <w:rsid w:val="00184B66"/>
    <w:rsid w:val="00184C52"/>
    <w:rsid w:val="00184CFC"/>
    <w:rsid w:val="00186A86"/>
    <w:rsid w:val="00187542"/>
    <w:rsid w:val="0019035B"/>
    <w:rsid w:val="00190B90"/>
    <w:rsid w:val="0019165A"/>
    <w:rsid w:val="00191E9F"/>
    <w:rsid w:val="00192B78"/>
    <w:rsid w:val="00192C1B"/>
    <w:rsid w:val="001934D5"/>
    <w:rsid w:val="0019480A"/>
    <w:rsid w:val="001964E3"/>
    <w:rsid w:val="00196D4C"/>
    <w:rsid w:val="00197A27"/>
    <w:rsid w:val="001A15D4"/>
    <w:rsid w:val="001A1D2C"/>
    <w:rsid w:val="001A26AB"/>
    <w:rsid w:val="001A2ED1"/>
    <w:rsid w:val="001A33FA"/>
    <w:rsid w:val="001A3B95"/>
    <w:rsid w:val="001A3D76"/>
    <w:rsid w:val="001A3DCC"/>
    <w:rsid w:val="001A3E31"/>
    <w:rsid w:val="001A40BE"/>
    <w:rsid w:val="001A4296"/>
    <w:rsid w:val="001A4412"/>
    <w:rsid w:val="001A4900"/>
    <w:rsid w:val="001A5F3C"/>
    <w:rsid w:val="001A623B"/>
    <w:rsid w:val="001A62B5"/>
    <w:rsid w:val="001A6570"/>
    <w:rsid w:val="001A73A6"/>
    <w:rsid w:val="001A73FE"/>
    <w:rsid w:val="001B0BBC"/>
    <w:rsid w:val="001B1850"/>
    <w:rsid w:val="001B21E8"/>
    <w:rsid w:val="001B32CC"/>
    <w:rsid w:val="001B42F2"/>
    <w:rsid w:val="001B4416"/>
    <w:rsid w:val="001B445E"/>
    <w:rsid w:val="001B6016"/>
    <w:rsid w:val="001B6412"/>
    <w:rsid w:val="001B7DC6"/>
    <w:rsid w:val="001B7EA5"/>
    <w:rsid w:val="001C023C"/>
    <w:rsid w:val="001C184C"/>
    <w:rsid w:val="001C193F"/>
    <w:rsid w:val="001C1FAC"/>
    <w:rsid w:val="001C22F9"/>
    <w:rsid w:val="001C2B2B"/>
    <w:rsid w:val="001C3A2B"/>
    <w:rsid w:val="001C3E07"/>
    <w:rsid w:val="001C4F6D"/>
    <w:rsid w:val="001C5DED"/>
    <w:rsid w:val="001C690D"/>
    <w:rsid w:val="001C7509"/>
    <w:rsid w:val="001D1628"/>
    <w:rsid w:val="001D34DD"/>
    <w:rsid w:val="001D43B1"/>
    <w:rsid w:val="001D44F6"/>
    <w:rsid w:val="001D52E5"/>
    <w:rsid w:val="001D5F78"/>
    <w:rsid w:val="001D6A2D"/>
    <w:rsid w:val="001D71B8"/>
    <w:rsid w:val="001D72D7"/>
    <w:rsid w:val="001D7537"/>
    <w:rsid w:val="001D7632"/>
    <w:rsid w:val="001E0743"/>
    <w:rsid w:val="001E1328"/>
    <w:rsid w:val="001E3B51"/>
    <w:rsid w:val="001E582A"/>
    <w:rsid w:val="001E5A16"/>
    <w:rsid w:val="001E6678"/>
    <w:rsid w:val="001F001F"/>
    <w:rsid w:val="001F05D2"/>
    <w:rsid w:val="001F06C3"/>
    <w:rsid w:val="001F09B9"/>
    <w:rsid w:val="001F1214"/>
    <w:rsid w:val="001F1414"/>
    <w:rsid w:val="001F1D67"/>
    <w:rsid w:val="001F2EA9"/>
    <w:rsid w:val="001F3185"/>
    <w:rsid w:val="001F31FE"/>
    <w:rsid w:val="001F469F"/>
    <w:rsid w:val="001F48E5"/>
    <w:rsid w:val="001F4AEB"/>
    <w:rsid w:val="001F4BB3"/>
    <w:rsid w:val="001F4CCC"/>
    <w:rsid w:val="001F50D5"/>
    <w:rsid w:val="001F57D0"/>
    <w:rsid w:val="001F6660"/>
    <w:rsid w:val="001F6ABF"/>
    <w:rsid w:val="0020592C"/>
    <w:rsid w:val="002063EB"/>
    <w:rsid w:val="00206C95"/>
    <w:rsid w:val="0020733F"/>
    <w:rsid w:val="002079BB"/>
    <w:rsid w:val="00207B69"/>
    <w:rsid w:val="00207E55"/>
    <w:rsid w:val="00207F3D"/>
    <w:rsid w:val="002110F6"/>
    <w:rsid w:val="00212B7F"/>
    <w:rsid w:val="002136DB"/>
    <w:rsid w:val="002153A0"/>
    <w:rsid w:val="00215438"/>
    <w:rsid w:val="00216700"/>
    <w:rsid w:val="00216E20"/>
    <w:rsid w:val="00217669"/>
    <w:rsid w:val="00217C43"/>
    <w:rsid w:val="00220288"/>
    <w:rsid w:val="00220E4F"/>
    <w:rsid w:val="0022333A"/>
    <w:rsid w:val="00223EC4"/>
    <w:rsid w:val="00225A3A"/>
    <w:rsid w:val="00231844"/>
    <w:rsid w:val="00231CF3"/>
    <w:rsid w:val="00232F4B"/>
    <w:rsid w:val="002345FE"/>
    <w:rsid w:val="002347A1"/>
    <w:rsid w:val="002350F5"/>
    <w:rsid w:val="00235210"/>
    <w:rsid w:val="0023612D"/>
    <w:rsid w:val="0023639A"/>
    <w:rsid w:val="002363E7"/>
    <w:rsid w:val="00236DE7"/>
    <w:rsid w:val="00236EA4"/>
    <w:rsid w:val="00241C36"/>
    <w:rsid w:val="00241ECE"/>
    <w:rsid w:val="0024271F"/>
    <w:rsid w:val="00243B53"/>
    <w:rsid w:val="0024672B"/>
    <w:rsid w:val="0024778C"/>
    <w:rsid w:val="002478FE"/>
    <w:rsid w:val="00247C51"/>
    <w:rsid w:val="002554EF"/>
    <w:rsid w:val="00255B2E"/>
    <w:rsid w:val="0025609C"/>
    <w:rsid w:val="0025622D"/>
    <w:rsid w:val="0025650B"/>
    <w:rsid w:val="00257221"/>
    <w:rsid w:val="0026068F"/>
    <w:rsid w:val="00260F90"/>
    <w:rsid w:val="002622F6"/>
    <w:rsid w:val="002628AB"/>
    <w:rsid w:val="002633CE"/>
    <w:rsid w:val="00263941"/>
    <w:rsid w:val="00263B25"/>
    <w:rsid w:val="002651E4"/>
    <w:rsid w:val="00265C33"/>
    <w:rsid w:val="002666A4"/>
    <w:rsid w:val="00266DF0"/>
    <w:rsid w:val="0026748F"/>
    <w:rsid w:val="0026776A"/>
    <w:rsid w:val="002700E6"/>
    <w:rsid w:val="00271618"/>
    <w:rsid w:val="00272E38"/>
    <w:rsid w:val="0027308B"/>
    <w:rsid w:val="0027436C"/>
    <w:rsid w:val="002757C1"/>
    <w:rsid w:val="00275B17"/>
    <w:rsid w:val="00276D1E"/>
    <w:rsid w:val="00280022"/>
    <w:rsid w:val="0028163F"/>
    <w:rsid w:val="002818DC"/>
    <w:rsid w:val="00281A91"/>
    <w:rsid w:val="002827EB"/>
    <w:rsid w:val="00282A14"/>
    <w:rsid w:val="00283F74"/>
    <w:rsid w:val="00283F9C"/>
    <w:rsid w:val="00284585"/>
    <w:rsid w:val="0028461E"/>
    <w:rsid w:val="00285325"/>
    <w:rsid w:val="0028688B"/>
    <w:rsid w:val="00287D9C"/>
    <w:rsid w:val="00287E61"/>
    <w:rsid w:val="002919B0"/>
    <w:rsid w:val="00292416"/>
    <w:rsid w:val="00292B0E"/>
    <w:rsid w:val="00292CC5"/>
    <w:rsid w:val="002938CB"/>
    <w:rsid w:val="00294390"/>
    <w:rsid w:val="00295317"/>
    <w:rsid w:val="0029623A"/>
    <w:rsid w:val="002976C9"/>
    <w:rsid w:val="002A0507"/>
    <w:rsid w:val="002A1B67"/>
    <w:rsid w:val="002A3278"/>
    <w:rsid w:val="002A3DDA"/>
    <w:rsid w:val="002A528A"/>
    <w:rsid w:val="002A555A"/>
    <w:rsid w:val="002A5CCE"/>
    <w:rsid w:val="002A61FA"/>
    <w:rsid w:val="002A7A02"/>
    <w:rsid w:val="002B0BE4"/>
    <w:rsid w:val="002B4907"/>
    <w:rsid w:val="002B4E3B"/>
    <w:rsid w:val="002B55B4"/>
    <w:rsid w:val="002B5DFF"/>
    <w:rsid w:val="002C0046"/>
    <w:rsid w:val="002C0F43"/>
    <w:rsid w:val="002C295C"/>
    <w:rsid w:val="002C4268"/>
    <w:rsid w:val="002C44EA"/>
    <w:rsid w:val="002C4BC2"/>
    <w:rsid w:val="002C5659"/>
    <w:rsid w:val="002C64B4"/>
    <w:rsid w:val="002C7125"/>
    <w:rsid w:val="002C7286"/>
    <w:rsid w:val="002D20FB"/>
    <w:rsid w:val="002D2883"/>
    <w:rsid w:val="002D2DB0"/>
    <w:rsid w:val="002D39ED"/>
    <w:rsid w:val="002D5D4B"/>
    <w:rsid w:val="002D77CC"/>
    <w:rsid w:val="002D79BD"/>
    <w:rsid w:val="002E02C2"/>
    <w:rsid w:val="002E0368"/>
    <w:rsid w:val="002E19F0"/>
    <w:rsid w:val="002E1ABF"/>
    <w:rsid w:val="002E3311"/>
    <w:rsid w:val="002E4139"/>
    <w:rsid w:val="002E4341"/>
    <w:rsid w:val="002E51D9"/>
    <w:rsid w:val="002E52E8"/>
    <w:rsid w:val="002F019A"/>
    <w:rsid w:val="002F0957"/>
    <w:rsid w:val="002F1161"/>
    <w:rsid w:val="002F2B31"/>
    <w:rsid w:val="002F4698"/>
    <w:rsid w:val="002F4869"/>
    <w:rsid w:val="002F579F"/>
    <w:rsid w:val="002F5B6A"/>
    <w:rsid w:val="002F5D6C"/>
    <w:rsid w:val="002F6024"/>
    <w:rsid w:val="002F67B2"/>
    <w:rsid w:val="002F7A15"/>
    <w:rsid w:val="003013A3"/>
    <w:rsid w:val="00302546"/>
    <w:rsid w:val="00302743"/>
    <w:rsid w:val="003033CE"/>
    <w:rsid w:val="0030344C"/>
    <w:rsid w:val="0030348D"/>
    <w:rsid w:val="003038C4"/>
    <w:rsid w:val="0030426D"/>
    <w:rsid w:val="00304811"/>
    <w:rsid w:val="00304EA9"/>
    <w:rsid w:val="00305099"/>
    <w:rsid w:val="0030546B"/>
    <w:rsid w:val="00305AAA"/>
    <w:rsid w:val="0030657D"/>
    <w:rsid w:val="003071A3"/>
    <w:rsid w:val="00307213"/>
    <w:rsid w:val="003079B1"/>
    <w:rsid w:val="00310C6D"/>
    <w:rsid w:val="00310F21"/>
    <w:rsid w:val="00311E72"/>
    <w:rsid w:val="003125BA"/>
    <w:rsid w:val="0031351F"/>
    <w:rsid w:val="00313D9D"/>
    <w:rsid w:val="003160B6"/>
    <w:rsid w:val="00316651"/>
    <w:rsid w:val="00317A70"/>
    <w:rsid w:val="00317BBD"/>
    <w:rsid w:val="00320A21"/>
    <w:rsid w:val="00320E14"/>
    <w:rsid w:val="00320E79"/>
    <w:rsid w:val="00321A8C"/>
    <w:rsid w:val="00321F0D"/>
    <w:rsid w:val="00321FF4"/>
    <w:rsid w:val="00322336"/>
    <w:rsid w:val="003236C4"/>
    <w:rsid w:val="003238E6"/>
    <w:rsid w:val="00325C27"/>
    <w:rsid w:val="00326635"/>
    <w:rsid w:val="0032688D"/>
    <w:rsid w:val="00331BD7"/>
    <w:rsid w:val="00331D8F"/>
    <w:rsid w:val="00333BB4"/>
    <w:rsid w:val="003344B5"/>
    <w:rsid w:val="00336617"/>
    <w:rsid w:val="003366EF"/>
    <w:rsid w:val="003369D9"/>
    <w:rsid w:val="00337DD3"/>
    <w:rsid w:val="00340323"/>
    <w:rsid w:val="00340E3C"/>
    <w:rsid w:val="003432F9"/>
    <w:rsid w:val="00343343"/>
    <w:rsid w:val="003437C3"/>
    <w:rsid w:val="00345849"/>
    <w:rsid w:val="00345897"/>
    <w:rsid w:val="00345A80"/>
    <w:rsid w:val="00345B4D"/>
    <w:rsid w:val="00345D79"/>
    <w:rsid w:val="00346147"/>
    <w:rsid w:val="0034626A"/>
    <w:rsid w:val="003464C0"/>
    <w:rsid w:val="00346FB3"/>
    <w:rsid w:val="003475E5"/>
    <w:rsid w:val="003501FD"/>
    <w:rsid w:val="003503A4"/>
    <w:rsid w:val="003504A4"/>
    <w:rsid w:val="00351277"/>
    <w:rsid w:val="00351D43"/>
    <w:rsid w:val="00353E08"/>
    <w:rsid w:val="0035555F"/>
    <w:rsid w:val="003555AD"/>
    <w:rsid w:val="00356973"/>
    <w:rsid w:val="0035743B"/>
    <w:rsid w:val="00357A07"/>
    <w:rsid w:val="00357A47"/>
    <w:rsid w:val="00357EDD"/>
    <w:rsid w:val="00361EBE"/>
    <w:rsid w:val="0036379E"/>
    <w:rsid w:val="003647F9"/>
    <w:rsid w:val="00365778"/>
    <w:rsid w:val="00365E1A"/>
    <w:rsid w:val="003715E3"/>
    <w:rsid w:val="00371737"/>
    <w:rsid w:val="0037177B"/>
    <w:rsid w:val="00371E79"/>
    <w:rsid w:val="00373AFB"/>
    <w:rsid w:val="00373D42"/>
    <w:rsid w:val="003746A1"/>
    <w:rsid w:val="00374A47"/>
    <w:rsid w:val="00375AF3"/>
    <w:rsid w:val="00377600"/>
    <w:rsid w:val="00377821"/>
    <w:rsid w:val="00377C00"/>
    <w:rsid w:val="00381269"/>
    <w:rsid w:val="00382118"/>
    <w:rsid w:val="00382C2E"/>
    <w:rsid w:val="00382F0B"/>
    <w:rsid w:val="003851C2"/>
    <w:rsid w:val="00385482"/>
    <w:rsid w:val="003854C9"/>
    <w:rsid w:val="003863A5"/>
    <w:rsid w:val="003867A2"/>
    <w:rsid w:val="0038695D"/>
    <w:rsid w:val="00387D3C"/>
    <w:rsid w:val="003912B4"/>
    <w:rsid w:val="00393162"/>
    <w:rsid w:val="00393475"/>
    <w:rsid w:val="00394AEF"/>
    <w:rsid w:val="00395147"/>
    <w:rsid w:val="0039653E"/>
    <w:rsid w:val="00396A28"/>
    <w:rsid w:val="00396E79"/>
    <w:rsid w:val="00396F30"/>
    <w:rsid w:val="003A06E5"/>
    <w:rsid w:val="003A11A6"/>
    <w:rsid w:val="003A3EA2"/>
    <w:rsid w:val="003A50C3"/>
    <w:rsid w:val="003A5422"/>
    <w:rsid w:val="003A5BF4"/>
    <w:rsid w:val="003A5EE3"/>
    <w:rsid w:val="003A6187"/>
    <w:rsid w:val="003A66CE"/>
    <w:rsid w:val="003A69A2"/>
    <w:rsid w:val="003A6AF2"/>
    <w:rsid w:val="003A77CE"/>
    <w:rsid w:val="003A7DE1"/>
    <w:rsid w:val="003B0295"/>
    <w:rsid w:val="003B02B4"/>
    <w:rsid w:val="003B03E9"/>
    <w:rsid w:val="003B0772"/>
    <w:rsid w:val="003B0E33"/>
    <w:rsid w:val="003B2BFD"/>
    <w:rsid w:val="003B2D8B"/>
    <w:rsid w:val="003B7A7C"/>
    <w:rsid w:val="003B7DBD"/>
    <w:rsid w:val="003C0AA6"/>
    <w:rsid w:val="003C1105"/>
    <w:rsid w:val="003C3A56"/>
    <w:rsid w:val="003C4CA6"/>
    <w:rsid w:val="003C5421"/>
    <w:rsid w:val="003C5B1C"/>
    <w:rsid w:val="003C712A"/>
    <w:rsid w:val="003C7D15"/>
    <w:rsid w:val="003D0225"/>
    <w:rsid w:val="003D0CB5"/>
    <w:rsid w:val="003D1C4A"/>
    <w:rsid w:val="003D1E49"/>
    <w:rsid w:val="003D43FE"/>
    <w:rsid w:val="003D4929"/>
    <w:rsid w:val="003D4D64"/>
    <w:rsid w:val="003D6403"/>
    <w:rsid w:val="003D6598"/>
    <w:rsid w:val="003D68BB"/>
    <w:rsid w:val="003D76FB"/>
    <w:rsid w:val="003D7DE3"/>
    <w:rsid w:val="003E04E8"/>
    <w:rsid w:val="003E2538"/>
    <w:rsid w:val="003E3B83"/>
    <w:rsid w:val="003E4DD3"/>
    <w:rsid w:val="003E56AC"/>
    <w:rsid w:val="003E56BF"/>
    <w:rsid w:val="003F0480"/>
    <w:rsid w:val="003F17ED"/>
    <w:rsid w:val="003F1D34"/>
    <w:rsid w:val="003F2E23"/>
    <w:rsid w:val="003F37B8"/>
    <w:rsid w:val="003F3A8C"/>
    <w:rsid w:val="003F4C01"/>
    <w:rsid w:val="003F5C82"/>
    <w:rsid w:val="003F63B8"/>
    <w:rsid w:val="003F6B29"/>
    <w:rsid w:val="003F79C5"/>
    <w:rsid w:val="0040045B"/>
    <w:rsid w:val="004005A1"/>
    <w:rsid w:val="004020A3"/>
    <w:rsid w:val="00403822"/>
    <w:rsid w:val="00404A6F"/>
    <w:rsid w:val="0040525A"/>
    <w:rsid w:val="004055CD"/>
    <w:rsid w:val="00405742"/>
    <w:rsid w:val="00405862"/>
    <w:rsid w:val="00405E71"/>
    <w:rsid w:val="00406C7C"/>
    <w:rsid w:val="004106B1"/>
    <w:rsid w:val="00410726"/>
    <w:rsid w:val="004110CE"/>
    <w:rsid w:val="004120AF"/>
    <w:rsid w:val="00412AF5"/>
    <w:rsid w:val="00412C39"/>
    <w:rsid w:val="00412ED4"/>
    <w:rsid w:val="00413265"/>
    <w:rsid w:val="004145CE"/>
    <w:rsid w:val="00414AAA"/>
    <w:rsid w:val="00414F66"/>
    <w:rsid w:val="0041535E"/>
    <w:rsid w:val="00416163"/>
    <w:rsid w:val="00416DA1"/>
    <w:rsid w:val="00420C9A"/>
    <w:rsid w:val="004214F6"/>
    <w:rsid w:val="00421946"/>
    <w:rsid w:val="004223F4"/>
    <w:rsid w:val="00422402"/>
    <w:rsid w:val="00422470"/>
    <w:rsid w:val="00422B17"/>
    <w:rsid w:val="00424799"/>
    <w:rsid w:val="004247AD"/>
    <w:rsid w:val="004247BC"/>
    <w:rsid w:val="00424A26"/>
    <w:rsid w:val="00424E47"/>
    <w:rsid w:val="00425541"/>
    <w:rsid w:val="00425FDD"/>
    <w:rsid w:val="00426525"/>
    <w:rsid w:val="00426F83"/>
    <w:rsid w:val="00427E45"/>
    <w:rsid w:val="004305C0"/>
    <w:rsid w:val="00430A38"/>
    <w:rsid w:val="00431087"/>
    <w:rsid w:val="00432C05"/>
    <w:rsid w:val="00432CF7"/>
    <w:rsid w:val="004331F2"/>
    <w:rsid w:val="00433D89"/>
    <w:rsid w:val="00433DCD"/>
    <w:rsid w:val="00434342"/>
    <w:rsid w:val="00435546"/>
    <w:rsid w:val="004363E4"/>
    <w:rsid w:val="0043777C"/>
    <w:rsid w:val="00440018"/>
    <w:rsid w:val="00440020"/>
    <w:rsid w:val="0044105D"/>
    <w:rsid w:val="00441A11"/>
    <w:rsid w:val="0044251C"/>
    <w:rsid w:val="00444BFA"/>
    <w:rsid w:val="004458F8"/>
    <w:rsid w:val="004477B8"/>
    <w:rsid w:val="00451991"/>
    <w:rsid w:val="00453655"/>
    <w:rsid w:val="00453BEF"/>
    <w:rsid w:val="00455BB2"/>
    <w:rsid w:val="00455BBA"/>
    <w:rsid w:val="004568FF"/>
    <w:rsid w:val="00460F44"/>
    <w:rsid w:val="004610ED"/>
    <w:rsid w:val="00462239"/>
    <w:rsid w:val="00462830"/>
    <w:rsid w:val="00462A72"/>
    <w:rsid w:val="00462E83"/>
    <w:rsid w:val="00463141"/>
    <w:rsid w:val="00463779"/>
    <w:rsid w:val="004637F7"/>
    <w:rsid w:val="00464A50"/>
    <w:rsid w:val="00464F32"/>
    <w:rsid w:val="0046676F"/>
    <w:rsid w:val="00467746"/>
    <w:rsid w:val="004712D8"/>
    <w:rsid w:val="00471583"/>
    <w:rsid w:val="0047159B"/>
    <w:rsid w:val="00472F11"/>
    <w:rsid w:val="0047348B"/>
    <w:rsid w:val="004735DA"/>
    <w:rsid w:val="004735F7"/>
    <w:rsid w:val="004743A3"/>
    <w:rsid w:val="004745EB"/>
    <w:rsid w:val="004746E6"/>
    <w:rsid w:val="004749EC"/>
    <w:rsid w:val="00474D7A"/>
    <w:rsid w:val="004750B5"/>
    <w:rsid w:val="00475712"/>
    <w:rsid w:val="00475766"/>
    <w:rsid w:val="00477694"/>
    <w:rsid w:val="00477DB5"/>
    <w:rsid w:val="004820EA"/>
    <w:rsid w:val="004825B8"/>
    <w:rsid w:val="00482E67"/>
    <w:rsid w:val="00485D3E"/>
    <w:rsid w:val="004872B8"/>
    <w:rsid w:val="00487A3B"/>
    <w:rsid w:val="0049000A"/>
    <w:rsid w:val="004911A6"/>
    <w:rsid w:val="004919CE"/>
    <w:rsid w:val="0049330E"/>
    <w:rsid w:val="00494C27"/>
    <w:rsid w:val="00494C60"/>
    <w:rsid w:val="00496303"/>
    <w:rsid w:val="00497811"/>
    <w:rsid w:val="00497EF2"/>
    <w:rsid w:val="004A3209"/>
    <w:rsid w:val="004A3395"/>
    <w:rsid w:val="004A353D"/>
    <w:rsid w:val="004A456D"/>
    <w:rsid w:val="004A4B3C"/>
    <w:rsid w:val="004A5228"/>
    <w:rsid w:val="004A66CB"/>
    <w:rsid w:val="004A6E85"/>
    <w:rsid w:val="004A7E43"/>
    <w:rsid w:val="004B0F11"/>
    <w:rsid w:val="004B1077"/>
    <w:rsid w:val="004B2574"/>
    <w:rsid w:val="004B26B7"/>
    <w:rsid w:val="004B2FF3"/>
    <w:rsid w:val="004B39FC"/>
    <w:rsid w:val="004B40C4"/>
    <w:rsid w:val="004B4424"/>
    <w:rsid w:val="004B559D"/>
    <w:rsid w:val="004B618D"/>
    <w:rsid w:val="004B686C"/>
    <w:rsid w:val="004B7021"/>
    <w:rsid w:val="004B7791"/>
    <w:rsid w:val="004B7C87"/>
    <w:rsid w:val="004C03A4"/>
    <w:rsid w:val="004C03CC"/>
    <w:rsid w:val="004C0685"/>
    <w:rsid w:val="004C1213"/>
    <w:rsid w:val="004C2389"/>
    <w:rsid w:val="004C2DD8"/>
    <w:rsid w:val="004C325E"/>
    <w:rsid w:val="004C3551"/>
    <w:rsid w:val="004C360D"/>
    <w:rsid w:val="004C37C7"/>
    <w:rsid w:val="004C3855"/>
    <w:rsid w:val="004C39FC"/>
    <w:rsid w:val="004C47D9"/>
    <w:rsid w:val="004C4B80"/>
    <w:rsid w:val="004C6CAE"/>
    <w:rsid w:val="004C6D42"/>
    <w:rsid w:val="004C7BA3"/>
    <w:rsid w:val="004D095A"/>
    <w:rsid w:val="004D0A4F"/>
    <w:rsid w:val="004D11A7"/>
    <w:rsid w:val="004D1545"/>
    <w:rsid w:val="004D22B9"/>
    <w:rsid w:val="004D2D0E"/>
    <w:rsid w:val="004D3385"/>
    <w:rsid w:val="004D3D67"/>
    <w:rsid w:val="004D4E52"/>
    <w:rsid w:val="004D5527"/>
    <w:rsid w:val="004D5E22"/>
    <w:rsid w:val="004D69CF"/>
    <w:rsid w:val="004D6A55"/>
    <w:rsid w:val="004D7BE3"/>
    <w:rsid w:val="004E01F7"/>
    <w:rsid w:val="004E092A"/>
    <w:rsid w:val="004E24CF"/>
    <w:rsid w:val="004E2AE5"/>
    <w:rsid w:val="004E3FF6"/>
    <w:rsid w:val="004E63FE"/>
    <w:rsid w:val="004E6A3C"/>
    <w:rsid w:val="004E6DF8"/>
    <w:rsid w:val="004F0550"/>
    <w:rsid w:val="004F0722"/>
    <w:rsid w:val="004F0F52"/>
    <w:rsid w:val="004F1353"/>
    <w:rsid w:val="004F1AF9"/>
    <w:rsid w:val="004F2883"/>
    <w:rsid w:val="004F4FC1"/>
    <w:rsid w:val="004F5751"/>
    <w:rsid w:val="004F5D1A"/>
    <w:rsid w:val="004F6716"/>
    <w:rsid w:val="004F7665"/>
    <w:rsid w:val="004F7971"/>
    <w:rsid w:val="005005C6"/>
    <w:rsid w:val="00501323"/>
    <w:rsid w:val="00502FE9"/>
    <w:rsid w:val="00505C1E"/>
    <w:rsid w:val="00506328"/>
    <w:rsid w:val="00507058"/>
    <w:rsid w:val="0051044D"/>
    <w:rsid w:val="00512473"/>
    <w:rsid w:val="00512611"/>
    <w:rsid w:val="00512901"/>
    <w:rsid w:val="00512C8F"/>
    <w:rsid w:val="00513B7F"/>
    <w:rsid w:val="00514168"/>
    <w:rsid w:val="0051562D"/>
    <w:rsid w:val="00515708"/>
    <w:rsid w:val="00515B32"/>
    <w:rsid w:val="00516300"/>
    <w:rsid w:val="005165F1"/>
    <w:rsid w:val="00516664"/>
    <w:rsid w:val="005243F1"/>
    <w:rsid w:val="0052507D"/>
    <w:rsid w:val="00526E33"/>
    <w:rsid w:val="005273E0"/>
    <w:rsid w:val="00527E03"/>
    <w:rsid w:val="005306B3"/>
    <w:rsid w:val="005313B2"/>
    <w:rsid w:val="005316B8"/>
    <w:rsid w:val="00532D9D"/>
    <w:rsid w:val="0053367E"/>
    <w:rsid w:val="00533C1B"/>
    <w:rsid w:val="005347A4"/>
    <w:rsid w:val="00535239"/>
    <w:rsid w:val="00535A55"/>
    <w:rsid w:val="00536416"/>
    <w:rsid w:val="005368EA"/>
    <w:rsid w:val="00540387"/>
    <w:rsid w:val="00540E6D"/>
    <w:rsid w:val="005411B0"/>
    <w:rsid w:val="00541B88"/>
    <w:rsid w:val="005425ED"/>
    <w:rsid w:val="00543604"/>
    <w:rsid w:val="00543C0B"/>
    <w:rsid w:val="00543FF6"/>
    <w:rsid w:val="00544366"/>
    <w:rsid w:val="005469CE"/>
    <w:rsid w:val="0054731C"/>
    <w:rsid w:val="005478E7"/>
    <w:rsid w:val="00547BB4"/>
    <w:rsid w:val="00551F37"/>
    <w:rsid w:val="00551FD8"/>
    <w:rsid w:val="005537F6"/>
    <w:rsid w:val="00553F42"/>
    <w:rsid w:val="0055439D"/>
    <w:rsid w:val="0055469B"/>
    <w:rsid w:val="005547AA"/>
    <w:rsid w:val="005553EE"/>
    <w:rsid w:val="00560485"/>
    <w:rsid w:val="00560521"/>
    <w:rsid w:val="00560847"/>
    <w:rsid w:val="0056086D"/>
    <w:rsid w:val="00560AE0"/>
    <w:rsid w:val="00560B6C"/>
    <w:rsid w:val="00561F2D"/>
    <w:rsid w:val="005641FC"/>
    <w:rsid w:val="00564360"/>
    <w:rsid w:val="005653A0"/>
    <w:rsid w:val="00566118"/>
    <w:rsid w:val="005668B0"/>
    <w:rsid w:val="005673EC"/>
    <w:rsid w:val="005677FE"/>
    <w:rsid w:val="00567B07"/>
    <w:rsid w:val="0057010D"/>
    <w:rsid w:val="00570717"/>
    <w:rsid w:val="005709CA"/>
    <w:rsid w:val="00570D67"/>
    <w:rsid w:val="00572A75"/>
    <w:rsid w:val="00573827"/>
    <w:rsid w:val="005742F9"/>
    <w:rsid w:val="005745E9"/>
    <w:rsid w:val="005757DE"/>
    <w:rsid w:val="0057636C"/>
    <w:rsid w:val="00577DB6"/>
    <w:rsid w:val="0058035F"/>
    <w:rsid w:val="005812B8"/>
    <w:rsid w:val="00581C27"/>
    <w:rsid w:val="00582A5B"/>
    <w:rsid w:val="005842C5"/>
    <w:rsid w:val="005855D7"/>
    <w:rsid w:val="005857BD"/>
    <w:rsid w:val="005857F7"/>
    <w:rsid w:val="0058673B"/>
    <w:rsid w:val="00590861"/>
    <w:rsid w:val="005910E8"/>
    <w:rsid w:val="00591F39"/>
    <w:rsid w:val="00592117"/>
    <w:rsid w:val="00594FB4"/>
    <w:rsid w:val="005955E9"/>
    <w:rsid w:val="005976CE"/>
    <w:rsid w:val="0059797F"/>
    <w:rsid w:val="00597BB3"/>
    <w:rsid w:val="005A0895"/>
    <w:rsid w:val="005A096E"/>
    <w:rsid w:val="005A0E08"/>
    <w:rsid w:val="005A26FB"/>
    <w:rsid w:val="005A2A0E"/>
    <w:rsid w:val="005A2FFF"/>
    <w:rsid w:val="005A3060"/>
    <w:rsid w:val="005A3157"/>
    <w:rsid w:val="005A3309"/>
    <w:rsid w:val="005A3A8D"/>
    <w:rsid w:val="005A4ADC"/>
    <w:rsid w:val="005A51BA"/>
    <w:rsid w:val="005A5B09"/>
    <w:rsid w:val="005B00CF"/>
    <w:rsid w:val="005B04F0"/>
    <w:rsid w:val="005B0A08"/>
    <w:rsid w:val="005B0E34"/>
    <w:rsid w:val="005B1D65"/>
    <w:rsid w:val="005B2306"/>
    <w:rsid w:val="005B36B2"/>
    <w:rsid w:val="005B39F1"/>
    <w:rsid w:val="005B3FA7"/>
    <w:rsid w:val="005B44D2"/>
    <w:rsid w:val="005B4B26"/>
    <w:rsid w:val="005B5B49"/>
    <w:rsid w:val="005B5C5C"/>
    <w:rsid w:val="005B674D"/>
    <w:rsid w:val="005B699E"/>
    <w:rsid w:val="005B73E5"/>
    <w:rsid w:val="005B76D2"/>
    <w:rsid w:val="005B7BE9"/>
    <w:rsid w:val="005C0EAB"/>
    <w:rsid w:val="005C11E8"/>
    <w:rsid w:val="005C1BA0"/>
    <w:rsid w:val="005C5E59"/>
    <w:rsid w:val="005C63FE"/>
    <w:rsid w:val="005C7D84"/>
    <w:rsid w:val="005D0196"/>
    <w:rsid w:val="005D0521"/>
    <w:rsid w:val="005D07FD"/>
    <w:rsid w:val="005D0EE8"/>
    <w:rsid w:val="005D2115"/>
    <w:rsid w:val="005D233D"/>
    <w:rsid w:val="005D2FE9"/>
    <w:rsid w:val="005D341F"/>
    <w:rsid w:val="005D4866"/>
    <w:rsid w:val="005D4D07"/>
    <w:rsid w:val="005D4F6F"/>
    <w:rsid w:val="005D506A"/>
    <w:rsid w:val="005D5548"/>
    <w:rsid w:val="005D5777"/>
    <w:rsid w:val="005D60D8"/>
    <w:rsid w:val="005D6A6A"/>
    <w:rsid w:val="005D7008"/>
    <w:rsid w:val="005E0AD5"/>
    <w:rsid w:val="005E1248"/>
    <w:rsid w:val="005E1285"/>
    <w:rsid w:val="005E1B85"/>
    <w:rsid w:val="005E3296"/>
    <w:rsid w:val="005E37FF"/>
    <w:rsid w:val="005E3DF5"/>
    <w:rsid w:val="005E41EA"/>
    <w:rsid w:val="005E4269"/>
    <w:rsid w:val="005E4861"/>
    <w:rsid w:val="005E48B1"/>
    <w:rsid w:val="005E48B6"/>
    <w:rsid w:val="005E56A0"/>
    <w:rsid w:val="005E5D88"/>
    <w:rsid w:val="005E5E70"/>
    <w:rsid w:val="005E6839"/>
    <w:rsid w:val="005E6B02"/>
    <w:rsid w:val="005E71B7"/>
    <w:rsid w:val="005E792D"/>
    <w:rsid w:val="005E7EB3"/>
    <w:rsid w:val="005F1F9E"/>
    <w:rsid w:val="005F2002"/>
    <w:rsid w:val="005F4852"/>
    <w:rsid w:val="005F52CA"/>
    <w:rsid w:val="0060006C"/>
    <w:rsid w:val="00601180"/>
    <w:rsid w:val="006011B3"/>
    <w:rsid w:val="00601BB5"/>
    <w:rsid w:val="00602409"/>
    <w:rsid w:val="00602DE1"/>
    <w:rsid w:val="00603805"/>
    <w:rsid w:val="006047F1"/>
    <w:rsid w:val="00604F22"/>
    <w:rsid w:val="0060679B"/>
    <w:rsid w:val="00606CC4"/>
    <w:rsid w:val="006071FE"/>
    <w:rsid w:val="00607501"/>
    <w:rsid w:val="006079AA"/>
    <w:rsid w:val="00610473"/>
    <w:rsid w:val="006114BF"/>
    <w:rsid w:val="00611F66"/>
    <w:rsid w:val="00612B11"/>
    <w:rsid w:val="00614C69"/>
    <w:rsid w:val="00615EF9"/>
    <w:rsid w:val="006177F1"/>
    <w:rsid w:val="00621A62"/>
    <w:rsid w:val="00623402"/>
    <w:rsid w:val="00623E73"/>
    <w:rsid w:val="00623EC4"/>
    <w:rsid w:val="00623F3E"/>
    <w:rsid w:val="006249CE"/>
    <w:rsid w:val="00625D17"/>
    <w:rsid w:val="00626842"/>
    <w:rsid w:val="00626E89"/>
    <w:rsid w:val="00627673"/>
    <w:rsid w:val="0063044F"/>
    <w:rsid w:val="00630666"/>
    <w:rsid w:val="006308D9"/>
    <w:rsid w:val="00630A51"/>
    <w:rsid w:val="00630C5C"/>
    <w:rsid w:val="006321ED"/>
    <w:rsid w:val="00632B9A"/>
    <w:rsid w:val="00635268"/>
    <w:rsid w:val="006370B4"/>
    <w:rsid w:val="00640F18"/>
    <w:rsid w:val="0064171E"/>
    <w:rsid w:val="006421D7"/>
    <w:rsid w:val="006426EB"/>
    <w:rsid w:val="00642BA9"/>
    <w:rsid w:val="00643490"/>
    <w:rsid w:val="00643D57"/>
    <w:rsid w:val="00644E98"/>
    <w:rsid w:val="00645ADC"/>
    <w:rsid w:val="006461B8"/>
    <w:rsid w:val="00646C16"/>
    <w:rsid w:val="00647D9C"/>
    <w:rsid w:val="006506A8"/>
    <w:rsid w:val="00651904"/>
    <w:rsid w:val="006532AD"/>
    <w:rsid w:val="00655639"/>
    <w:rsid w:val="0065638F"/>
    <w:rsid w:val="0065720D"/>
    <w:rsid w:val="00657E6E"/>
    <w:rsid w:val="006600BB"/>
    <w:rsid w:val="006603CE"/>
    <w:rsid w:val="00660570"/>
    <w:rsid w:val="0066072B"/>
    <w:rsid w:val="00660B25"/>
    <w:rsid w:val="00661921"/>
    <w:rsid w:val="00663EF0"/>
    <w:rsid w:val="0066435B"/>
    <w:rsid w:val="00665B55"/>
    <w:rsid w:val="00666126"/>
    <w:rsid w:val="0066629C"/>
    <w:rsid w:val="0066650F"/>
    <w:rsid w:val="00667E8E"/>
    <w:rsid w:val="006708EB"/>
    <w:rsid w:val="00671069"/>
    <w:rsid w:val="00671397"/>
    <w:rsid w:val="006723FE"/>
    <w:rsid w:val="00672850"/>
    <w:rsid w:val="006731CA"/>
    <w:rsid w:val="006736AF"/>
    <w:rsid w:val="00673CB7"/>
    <w:rsid w:val="0067585C"/>
    <w:rsid w:val="00676907"/>
    <w:rsid w:val="00676D1A"/>
    <w:rsid w:val="00680AC8"/>
    <w:rsid w:val="00681501"/>
    <w:rsid w:val="006818B7"/>
    <w:rsid w:val="00684106"/>
    <w:rsid w:val="006848A2"/>
    <w:rsid w:val="00685114"/>
    <w:rsid w:val="00685138"/>
    <w:rsid w:val="00690C9D"/>
    <w:rsid w:val="00691338"/>
    <w:rsid w:val="00691D79"/>
    <w:rsid w:val="006950BF"/>
    <w:rsid w:val="00696087"/>
    <w:rsid w:val="00696B93"/>
    <w:rsid w:val="006A0367"/>
    <w:rsid w:val="006A078D"/>
    <w:rsid w:val="006A0E30"/>
    <w:rsid w:val="006A0F0E"/>
    <w:rsid w:val="006A1057"/>
    <w:rsid w:val="006A28E8"/>
    <w:rsid w:val="006A2F3A"/>
    <w:rsid w:val="006A36B5"/>
    <w:rsid w:val="006A36BD"/>
    <w:rsid w:val="006A3D2B"/>
    <w:rsid w:val="006A4E4F"/>
    <w:rsid w:val="006A5555"/>
    <w:rsid w:val="006A5A38"/>
    <w:rsid w:val="006A5D10"/>
    <w:rsid w:val="006A611F"/>
    <w:rsid w:val="006A6A93"/>
    <w:rsid w:val="006B157D"/>
    <w:rsid w:val="006B1818"/>
    <w:rsid w:val="006B27E6"/>
    <w:rsid w:val="006B3E81"/>
    <w:rsid w:val="006B496B"/>
    <w:rsid w:val="006B4C19"/>
    <w:rsid w:val="006B5511"/>
    <w:rsid w:val="006B7EE3"/>
    <w:rsid w:val="006C0871"/>
    <w:rsid w:val="006C1811"/>
    <w:rsid w:val="006C2EC8"/>
    <w:rsid w:val="006C2F87"/>
    <w:rsid w:val="006C2FA3"/>
    <w:rsid w:val="006C307E"/>
    <w:rsid w:val="006C5428"/>
    <w:rsid w:val="006C7A21"/>
    <w:rsid w:val="006D08E3"/>
    <w:rsid w:val="006D0C2C"/>
    <w:rsid w:val="006D1240"/>
    <w:rsid w:val="006D1DAB"/>
    <w:rsid w:val="006D3A84"/>
    <w:rsid w:val="006D4C2E"/>
    <w:rsid w:val="006D5620"/>
    <w:rsid w:val="006D5677"/>
    <w:rsid w:val="006D5B09"/>
    <w:rsid w:val="006D5DD2"/>
    <w:rsid w:val="006D62D9"/>
    <w:rsid w:val="006D7955"/>
    <w:rsid w:val="006E110A"/>
    <w:rsid w:val="006E137B"/>
    <w:rsid w:val="006E1E3F"/>
    <w:rsid w:val="006E2A6C"/>
    <w:rsid w:val="006E2C01"/>
    <w:rsid w:val="006E2D29"/>
    <w:rsid w:val="006E3009"/>
    <w:rsid w:val="006E32FE"/>
    <w:rsid w:val="006E392B"/>
    <w:rsid w:val="006E3A9F"/>
    <w:rsid w:val="006E44A9"/>
    <w:rsid w:val="006E54AA"/>
    <w:rsid w:val="006E6C62"/>
    <w:rsid w:val="006E6D49"/>
    <w:rsid w:val="006E78B1"/>
    <w:rsid w:val="006E78BB"/>
    <w:rsid w:val="006F03B3"/>
    <w:rsid w:val="006F084E"/>
    <w:rsid w:val="006F11BC"/>
    <w:rsid w:val="006F1A83"/>
    <w:rsid w:val="006F1ECC"/>
    <w:rsid w:val="006F2B45"/>
    <w:rsid w:val="006F5200"/>
    <w:rsid w:val="006F578E"/>
    <w:rsid w:val="006F5F3D"/>
    <w:rsid w:val="006F609C"/>
    <w:rsid w:val="006F7620"/>
    <w:rsid w:val="006F7C9A"/>
    <w:rsid w:val="0070052F"/>
    <w:rsid w:val="007006C0"/>
    <w:rsid w:val="007010B8"/>
    <w:rsid w:val="007010D0"/>
    <w:rsid w:val="007014E0"/>
    <w:rsid w:val="00702BCE"/>
    <w:rsid w:val="00702E4D"/>
    <w:rsid w:val="00705D37"/>
    <w:rsid w:val="00707AE4"/>
    <w:rsid w:val="007114E1"/>
    <w:rsid w:val="00711E2A"/>
    <w:rsid w:val="007146D2"/>
    <w:rsid w:val="00717155"/>
    <w:rsid w:val="00717A9D"/>
    <w:rsid w:val="007202C7"/>
    <w:rsid w:val="00721973"/>
    <w:rsid w:val="00722DE4"/>
    <w:rsid w:val="00722E26"/>
    <w:rsid w:val="007246A4"/>
    <w:rsid w:val="00724C23"/>
    <w:rsid w:val="0072537B"/>
    <w:rsid w:val="007257C8"/>
    <w:rsid w:val="00727B53"/>
    <w:rsid w:val="00730AC4"/>
    <w:rsid w:val="00733950"/>
    <w:rsid w:val="00735778"/>
    <w:rsid w:val="00735D6A"/>
    <w:rsid w:val="007407A2"/>
    <w:rsid w:val="00740D4B"/>
    <w:rsid w:val="00741072"/>
    <w:rsid w:val="00741E8B"/>
    <w:rsid w:val="007474DC"/>
    <w:rsid w:val="00751106"/>
    <w:rsid w:val="0075174F"/>
    <w:rsid w:val="00751BC6"/>
    <w:rsid w:val="00751C32"/>
    <w:rsid w:val="00753540"/>
    <w:rsid w:val="007539A1"/>
    <w:rsid w:val="007545FE"/>
    <w:rsid w:val="00755F20"/>
    <w:rsid w:val="007565EC"/>
    <w:rsid w:val="0075677F"/>
    <w:rsid w:val="00757658"/>
    <w:rsid w:val="007610E6"/>
    <w:rsid w:val="007626E9"/>
    <w:rsid w:val="00763FB1"/>
    <w:rsid w:val="007646CF"/>
    <w:rsid w:val="00764ED4"/>
    <w:rsid w:val="007665EB"/>
    <w:rsid w:val="0076691E"/>
    <w:rsid w:val="00767ECC"/>
    <w:rsid w:val="0077016A"/>
    <w:rsid w:val="007704B3"/>
    <w:rsid w:val="0077059B"/>
    <w:rsid w:val="007735C8"/>
    <w:rsid w:val="00774780"/>
    <w:rsid w:val="00774A38"/>
    <w:rsid w:val="00774BE1"/>
    <w:rsid w:val="007752CD"/>
    <w:rsid w:val="0077592A"/>
    <w:rsid w:val="00777074"/>
    <w:rsid w:val="00780813"/>
    <w:rsid w:val="00780D80"/>
    <w:rsid w:val="007831DD"/>
    <w:rsid w:val="00785435"/>
    <w:rsid w:val="00786F28"/>
    <w:rsid w:val="007900F4"/>
    <w:rsid w:val="00790B48"/>
    <w:rsid w:val="00790E2F"/>
    <w:rsid w:val="00791758"/>
    <w:rsid w:val="007923F4"/>
    <w:rsid w:val="00792567"/>
    <w:rsid w:val="00793D1C"/>
    <w:rsid w:val="00793EA2"/>
    <w:rsid w:val="00794662"/>
    <w:rsid w:val="00794B72"/>
    <w:rsid w:val="00795089"/>
    <w:rsid w:val="0079701C"/>
    <w:rsid w:val="00797A9C"/>
    <w:rsid w:val="00797B52"/>
    <w:rsid w:val="007A0C55"/>
    <w:rsid w:val="007A150C"/>
    <w:rsid w:val="007A23DA"/>
    <w:rsid w:val="007A28CF"/>
    <w:rsid w:val="007A3340"/>
    <w:rsid w:val="007A40AA"/>
    <w:rsid w:val="007A57C6"/>
    <w:rsid w:val="007A6653"/>
    <w:rsid w:val="007A6C2E"/>
    <w:rsid w:val="007A7398"/>
    <w:rsid w:val="007B0324"/>
    <w:rsid w:val="007B0F78"/>
    <w:rsid w:val="007B2651"/>
    <w:rsid w:val="007B33B6"/>
    <w:rsid w:val="007B495F"/>
    <w:rsid w:val="007B49C1"/>
    <w:rsid w:val="007B5A21"/>
    <w:rsid w:val="007B5CF1"/>
    <w:rsid w:val="007B66F5"/>
    <w:rsid w:val="007B7635"/>
    <w:rsid w:val="007B7B96"/>
    <w:rsid w:val="007C04D6"/>
    <w:rsid w:val="007C06D4"/>
    <w:rsid w:val="007C1030"/>
    <w:rsid w:val="007C1702"/>
    <w:rsid w:val="007C1BB1"/>
    <w:rsid w:val="007C1C16"/>
    <w:rsid w:val="007C22ED"/>
    <w:rsid w:val="007C283B"/>
    <w:rsid w:val="007C42E2"/>
    <w:rsid w:val="007C491C"/>
    <w:rsid w:val="007C4D6F"/>
    <w:rsid w:val="007C540B"/>
    <w:rsid w:val="007C5C08"/>
    <w:rsid w:val="007C5F73"/>
    <w:rsid w:val="007C67F0"/>
    <w:rsid w:val="007C6B3B"/>
    <w:rsid w:val="007C7484"/>
    <w:rsid w:val="007C74DC"/>
    <w:rsid w:val="007C766E"/>
    <w:rsid w:val="007C7B4B"/>
    <w:rsid w:val="007D02CC"/>
    <w:rsid w:val="007D168A"/>
    <w:rsid w:val="007D377B"/>
    <w:rsid w:val="007D3CB8"/>
    <w:rsid w:val="007D479B"/>
    <w:rsid w:val="007D4BB3"/>
    <w:rsid w:val="007D655D"/>
    <w:rsid w:val="007D7383"/>
    <w:rsid w:val="007E0151"/>
    <w:rsid w:val="007E02C3"/>
    <w:rsid w:val="007E3591"/>
    <w:rsid w:val="007E3B49"/>
    <w:rsid w:val="007E434E"/>
    <w:rsid w:val="007E4521"/>
    <w:rsid w:val="007E4827"/>
    <w:rsid w:val="007E5D29"/>
    <w:rsid w:val="007E6324"/>
    <w:rsid w:val="007E6A62"/>
    <w:rsid w:val="007E74C8"/>
    <w:rsid w:val="007E7F9F"/>
    <w:rsid w:val="007F024F"/>
    <w:rsid w:val="007F033B"/>
    <w:rsid w:val="007F1C90"/>
    <w:rsid w:val="007F2CA6"/>
    <w:rsid w:val="007F42F9"/>
    <w:rsid w:val="007F6D8C"/>
    <w:rsid w:val="00801421"/>
    <w:rsid w:val="00801901"/>
    <w:rsid w:val="008033F1"/>
    <w:rsid w:val="00804F22"/>
    <w:rsid w:val="00805741"/>
    <w:rsid w:val="00805AC4"/>
    <w:rsid w:val="008069A3"/>
    <w:rsid w:val="0080715D"/>
    <w:rsid w:val="00807D0E"/>
    <w:rsid w:val="00810857"/>
    <w:rsid w:val="008116BF"/>
    <w:rsid w:val="0081312E"/>
    <w:rsid w:val="00813924"/>
    <w:rsid w:val="00813C3F"/>
    <w:rsid w:val="0081414B"/>
    <w:rsid w:val="00815054"/>
    <w:rsid w:val="008157FC"/>
    <w:rsid w:val="00816241"/>
    <w:rsid w:val="0081743A"/>
    <w:rsid w:val="00817E90"/>
    <w:rsid w:val="00820219"/>
    <w:rsid w:val="008202BA"/>
    <w:rsid w:val="008203DE"/>
    <w:rsid w:val="00820C42"/>
    <w:rsid w:val="00821FE9"/>
    <w:rsid w:val="00822312"/>
    <w:rsid w:val="00822B79"/>
    <w:rsid w:val="00823222"/>
    <w:rsid w:val="00823910"/>
    <w:rsid w:val="008241C2"/>
    <w:rsid w:val="0082535C"/>
    <w:rsid w:val="00825447"/>
    <w:rsid w:val="00827171"/>
    <w:rsid w:val="00827EEA"/>
    <w:rsid w:val="00830233"/>
    <w:rsid w:val="008319B6"/>
    <w:rsid w:val="0083231A"/>
    <w:rsid w:val="008334C3"/>
    <w:rsid w:val="00835041"/>
    <w:rsid w:val="00835196"/>
    <w:rsid w:val="00835820"/>
    <w:rsid w:val="00835AD2"/>
    <w:rsid w:val="00835B3F"/>
    <w:rsid w:val="00836E70"/>
    <w:rsid w:val="00837488"/>
    <w:rsid w:val="00837CD9"/>
    <w:rsid w:val="00840822"/>
    <w:rsid w:val="00840D28"/>
    <w:rsid w:val="00840F0D"/>
    <w:rsid w:val="00841463"/>
    <w:rsid w:val="00841552"/>
    <w:rsid w:val="0084163A"/>
    <w:rsid w:val="008442C7"/>
    <w:rsid w:val="0084474C"/>
    <w:rsid w:val="00845367"/>
    <w:rsid w:val="00845A86"/>
    <w:rsid w:val="00845B26"/>
    <w:rsid w:val="00846165"/>
    <w:rsid w:val="008469DD"/>
    <w:rsid w:val="00846E3C"/>
    <w:rsid w:val="00847964"/>
    <w:rsid w:val="00850201"/>
    <w:rsid w:val="00850286"/>
    <w:rsid w:val="00850317"/>
    <w:rsid w:val="008505D4"/>
    <w:rsid w:val="00850B5F"/>
    <w:rsid w:val="00850CA5"/>
    <w:rsid w:val="00850DA0"/>
    <w:rsid w:val="00851E00"/>
    <w:rsid w:val="008539C9"/>
    <w:rsid w:val="00854366"/>
    <w:rsid w:val="00854AEE"/>
    <w:rsid w:val="008552ED"/>
    <w:rsid w:val="00855A10"/>
    <w:rsid w:val="00856307"/>
    <w:rsid w:val="0085645E"/>
    <w:rsid w:val="0085649B"/>
    <w:rsid w:val="00856C7E"/>
    <w:rsid w:val="00857D56"/>
    <w:rsid w:val="008609AB"/>
    <w:rsid w:val="008612CA"/>
    <w:rsid w:val="00863A92"/>
    <w:rsid w:val="00863E6B"/>
    <w:rsid w:val="00864B83"/>
    <w:rsid w:val="00865173"/>
    <w:rsid w:val="008672C7"/>
    <w:rsid w:val="00867D81"/>
    <w:rsid w:val="00867DF8"/>
    <w:rsid w:val="00867E09"/>
    <w:rsid w:val="008707F3"/>
    <w:rsid w:val="00872636"/>
    <w:rsid w:val="00872EA9"/>
    <w:rsid w:val="008734BD"/>
    <w:rsid w:val="008735C4"/>
    <w:rsid w:val="00873B6A"/>
    <w:rsid w:val="00873EF6"/>
    <w:rsid w:val="008749D4"/>
    <w:rsid w:val="00874A8D"/>
    <w:rsid w:val="00874BDC"/>
    <w:rsid w:val="00875176"/>
    <w:rsid w:val="008753FC"/>
    <w:rsid w:val="00880E8C"/>
    <w:rsid w:val="00881557"/>
    <w:rsid w:val="008816D0"/>
    <w:rsid w:val="008817B0"/>
    <w:rsid w:val="0088193B"/>
    <w:rsid w:val="00884627"/>
    <w:rsid w:val="00886DD0"/>
    <w:rsid w:val="008874B9"/>
    <w:rsid w:val="0088755C"/>
    <w:rsid w:val="008875BB"/>
    <w:rsid w:val="00887C97"/>
    <w:rsid w:val="008902A4"/>
    <w:rsid w:val="008905BA"/>
    <w:rsid w:val="0089069C"/>
    <w:rsid w:val="008912F5"/>
    <w:rsid w:val="0089245F"/>
    <w:rsid w:val="008924F2"/>
    <w:rsid w:val="008937AC"/>
    <w:rsid w:val="00893DA0"/>
    <w:rsid w:val="008943D1"/>
    <w:rsid w:val="0089489B"/>
    <w:rsid w:val="00894A59"/>
    <w:rsid w:val="00894C8C"/>
    <w:rsid w:val="00896452"/>
    <w:rsid w:val="0089742C"/>
    <w:rsid w:val="008974F0"/>
    <w:rsid w:val="0089790C"/>
    <w:rsid w:val="008A0807"/>
    <w:rsid w:val="008A2786"/>
    <w:rsid w:val="008A3850"/>
    <w:rsid w:val="008A3E57"/>
    <w:rsid w:val="008A47C8"/>
    <w:rsid w:val="008A4DB3"/>
    <w:rsid w:val="008A5672"/>
    <w:rsid w:val="008A5D96"/>
    <w:rsid w:val="008B363F"/>
    <w:rsid w:val="008B4873"/>
    <w:rsid w:val="008B51C0"/>
    <w:rsid w:val="008B5B24"/>
    <w:rsid w:val="008B6A7E"/>
    <w:rsid w:val="008B6FDF"/>
    <w:rsid w:val="008B773F"/>
    <w:rsid w:val="008C094B"/>
    <w:rsid w:val="008C095D"/>
    <w:rsid w:val="008C0C61"/>
    <w:rsid w:val="008C200E"/>
    <w:rsid w:val="008C2267"/>
    <w:rsid w:val="008C2619"/>
    <w:rsid w:val="008C3194"/>
    <w:rsid w:val="008C3695"/>
    <w:rsid w:val="008C3ACE"/>
    <w:rsid w:val="008C6688"/>
    <w:rsid w:val="008C6AF4"/>
    <w:rsid w:val="008C7030"/>
    <w:rsid w:val="008C7A1A"/>
    <w:rsid w:val="008D0D0E"/>
    <w:rsid w:val="008D1D00"/>
    <w:rsid w:val="008D24EA"/>
    <w:rsid w:val="008D317A"/>
    <w:rsid w:val="008D3237"/>
    <w:rsid w:val="008D3B49"/>
    <w:rsid w:val="008D44A9"/>
    <w:rsid w:val="008D5380"/>
    <w:rsid w:val="008D5649"/>
    <w:rsid w:val="008D5CA7"/>
    <w:rsid w:val="008D6E41"/>
    <w:rsid w:val="008E0449"/>
    <w:rsid w:val="008E059F"/>
    <w:rsid w:val="008E0E3C"/>
    <w:rsid w:val="008E1536"/>
    <w:rsid w:val="008E279D"/>
    <w:rsid w:val="008E37E2"/>
    <w:rsid w:val="008E42A2"/>
    <w:rsid w:val="008E4443"/>
    <w:rsid w:val="008E5173"/>
    <w:rsid w:val="008E57BF"/>
    <w:rsid w:val="008E62BC"/>
    <w:rsid w:val="008E68E4"/>
    <w:rsid w:val="008E6AE2"/>
    <w:rsid w:val="008F01AC"/>
    <w:rsid w:val="008F15F5"/>
    <w:rsid w:val="008F189A"/>
    <w:rsid w:val="008F2750"/>
    <w:rsid w:val="008F3CF3"/>
    <w:rsid w:val="008F4E84"/>
    <w:rsid w:val="008F6718"/>
    <w:rsid w:val="008F6F3A"/>
    <w:rsid w:val="008F7521"/>
    <w:rsid w:val="00900E85"/>
    <w:rsid w:val="00902624"/>
    <w:rsid w:val="00902D42"/>
    <w:rsid w:val="009031E4"/>
    <w:rsid w:val="009035AC"/>
    <w:rsid w:val="00903ACF"/>
    <w:rsid w:val="00903F98"/>
    <w:rsid w:val="009044FE"/>
    <w:rsid w:val="00905BB4"/>
    <w:rsid w:val="00905D10"/>
    <w:rsid w:val="0090608D"/>
    <w:rsid w:val="009072D7"/>
    <w:rsid w:val="00907A63"/>
    <w:rsid w:val="00907B54"/>
    <w:rsid w:val="00910000"/>
    <w:rsid w:val="009104A8"/>
    <w:rsid w:val="00911385"/>
    <w:rsid w:val="009116C5"/>
    <w:rsid w:val="00911E86"/>
    <w:rsid w:val="00912729"/>
    <w:rsid w:val="0091318B"/>
    <w:rsid w:val="00913477"/>
    <w:rsid w:val="00913DE4"/>
    <w:rsid w:val="00913FE9"/>
    <w:rsid w:val="00914498"/>
    <w:rsid w:val="009145D1"/>
    <w:rsid w:val="0091466B"/>
    <w:rsid w:val="00916F4B"/>
    <w:rsid w:val="009209EE"/>
    <w:rsid w:val="00920A7F"/>
    <w:rsid w:val="0092131F"/>
    <w:rsid w:val="00922E00"/>
    <w:rsid w:val="00924853"/>
    <w:rsid w:val="0092504E"/>
    <w:rsid w:val="00926ED9"/>
    <w:rsid w:val="00927077"/>
    <w:rsid w:val="00927588"/>
    <w:rsid w:val="0093079B"/>
    <w:rsid w:val="00930AA0"/>
    <w:rsid w:val="009318E0"/>
    <w:rsid w:val="009320F8"/>
    <w:rsid w:val="00932B17"/>
    <w:rsid w:val="00933C5B"/>
    <w:rsid w:val="009341EF"/>
    <w:rsid w:val="009359B2"/>
    <w:rsid w:val="00935FAB"/>
    <w:rsid w:val="00936111"/>
    <w:rsid w:val="00936564"/>
    <w:rsid w:val="009369B8"/>
    <w:rsid w:val="009369DC"/>
    <w:rsid w:val="00936C1C"/>
    <w:rsid w:val="00937726"/>
    <w:rsid w:val="00940FBC"/>
    <w:rsid w:val="009424F7"/>
    <w:rsid w:val="00942E02"/>
    <w:rsid w:val="009436F5"/>
    <w:rsid w:val="00944415"/>
    <w:rsid w:val="00944F95"/>
    <w:rsid w:val="009456EA"/>
    <w:rsid w:val="009460D3"/>
    <w:rsid w:val="009466D9"/>
    <w:rsid w:val="00946BFB"/>
    <w:rsid w:val="00950073"/>
    <w:rsid w:val="009506E0"/>
    <w:rsid w:val="009507DF"/>
    <w:rsid w:val="009508AA"/>
    <w:rsid w:val="00950D63"/>
    <w:rsid w:val="00951B78"/>
    <w:rsid w:val="00951BA5"/>
    <w:rsid w:val="00953433"/>
    <w:rsid w:val="009534A2"/>
    <w:rsid w:val="00953E41"/>
    <w:rsid w:val="00954449"/>
    <w:rsid w:val="00954885"/>
    <w:rsid w:val="00954DBE"/>
    <w:rsid w:val="009550E0"/>
    <w:rsid w:val="0095556D"/>
    <w:rsid w:val="00955CF7"/>
    <w:rsid w:val="00956CA8"/>
    <w:rsid w:val="00956CBE"/>
    <w:rsid w:val="00956E99"/>
    <w:rsid w:val="00957A99"/>
    <w:rsid w:val="0096097E"/>
    <w:rsid w:val="00961235"/>
    <w:rsid w:val="00962136"/>
    <w:rsid w:val="00962206"/>
    <w:rsid w:val="00963755"/>
    <w:rsid w:val="009647DA"/>
    <w:rsid w:val="00964B7B"/>
    <w:rsid w:val="00964C03"/>
    <w:rsid w:val="009653A8"/>
    <w:rsid w:val="0096543A"/>
    <w:rsid w:val="00965746"/>
    <w:rsid w:val="00965C3D"/>
    <w:rsid w:val="00970C1B"/>
    <w:rsid w:val="00971766"/>
    <w:rsid w:val="009741B8"/>
    <w:rsid w:val="009744EF"/>
    <w:rsid w:val="00974A3B"/>
    <w:rsid w:val="0097689B"/>
    <w:rsid w:val="00976C54"/>
    <w:rsid w:val="00977E28"/>
    <w:rsid w:val="0098017C"/>
    <w:rsid w:val="00980502"/>
    <w:rsid w:val="009805D7"/>
    <w:rsid w:val="00980A18"/>
    <w:rsid w:val="00980CC7"/>
    <w:rsid w:val="0098304E"/>
    <w:rsid w:val="009837D8"/>
    <w:rsid w:val="009843E3"/>
    <w:rsid w:val="0098464E"/>
    <w:rsid w:val="00985522"/>
    <w:rsid w:val="00985753"/>
    <w:rsid w:val="009868DA"/>
    <w:rsid w:val="00986AFC"/>
    <w:rsid w:val="00990021"/>
    <w:rsid w:val="00990234"/>
    <w:rsid w:val="009915FB"/>
    <w:rsid w:val="0099162D"/>
    <w:rsid w:val="00992714"/>
    <w:rsid w:val="00993CF8"/>
    <w:rsid w:val="0099598E"/>
    <w:rsid w:val="009970DC"/>
    <w:rsid w:val="00997A26"/>
    <w:rsid w:val="009A01B3"/>
    <w:rsid w:val="009A0AFC"/>
    <w:rsid w:val="009A134A"/>
    <w:rsid w:val="009A16A4"/>
    <w:rsid w:val="009A1AED"/>
    <w:rsid w:val="009A200B"/>
    <w:rsid w:val="009A2161"/>
    <w:rsid w:val="009A26E5"/>
    <w:rsid w:val="009A375F"/>
    <w:rsid w:val="009A37F1"/>
    <w:rsid w:val="009A3C4C"/>
    <w:rsid w:val="009A3CE9"/>
    <w:rsid w:val="009A42FD"/>
    <w:rsid w:val="009A4374"/>
    <w:rsid w:val="009A5388"/>
    <w:rsid w:val="009A55E2"/>
    <w:rsid w:val="009A5D60"/>
    <w:rsid w:val="009A6C6C"/>
    <w:rsid w:val="009A70F9"/>
    <w:rsid w:val="009A7977"/>
    <w:rsid w:val="009B0C83"/>
    <w:rsid w:val="009B0F93"/>
    <w:rsid w:val="009B1AD2"/>
    <w:rsid w:val="009B2263"/>
    <w:rsid w:val="009B2284"/>
    <w:rsid w:val="009B2563"/>
    <w:rsid w:val="009B2589"/>
    <w:rsid w:val="009B375F"/>
    <w:rsid w:val="009B423B"/>
    <w:rsid w:val="009B48DD"/>
    <w:rsid w:val="009B51A4"/>
    <w:rsid w:val="009B5DFA"/>
    <w:rsid w:val="009B603F"/>
    <w:rsid w:val="009B62D9"/>
    <w:rsid w:val="009B6933"/>
    <w:rsid w:val="009B6C31"/>
    <w:rsid w:val="009B6E74"/>
    <w:rsid w:val="009B72BB"/>
    <w:rsid w:val="009C0049"/>
    <w:rsid w:val="009C03BC"/>
    <w:rsid w:val="009C047F"/>
    <w:rsid w:val="009C0669"/>
    <w:rsid w:val="009C0AFC"/>
    <w:rsid w:val="009C0B3E"/>
    <w:rsid w:val="009C131D"/>
    <w:rsid w:val="009C1A54"/>
    <w:rsid w:val="009C27F7"/>
    <w:rsid w:val="009C3111"/>
    <w:rsid w:val="009C3827"/>
    <w:rsid w:val="009C3A71"/>
    <w:rsid w:val="009C3F31"/>
    <w:rsid w:val="009C5CFA"/>
    <w:rsid w:val="009C5D89"/>
    <w:rsid w:val="009C704F"/>
    <w:rsid w:val="009D032F"/>
    <w:rsid w:val="009D0D19"/>
    <w:rsid w:val="009D101E"/>
    <w:rsid w:val="009D1129"/>
    <w:rsid w:val="009D1FAA"/>
    <w:rsid w:val="009D2E64"/>
    <w:rsid w:val="009D4BC8"/>
    <w:rsid w:val="009D625B"/>
    <w:rsid w:val="009D66CB"/>
    <w:rsid w:val="009D71F2"/>
    <w:rsid w:val="009E00F5"/>
    <w:rsid w:val="009E0BB8"/>
    <w:rsid w:val="009E1127"/>
    <w:rsid w:val="009E13ED"/>
    <w:rsid w:val="009E1E15"/>
    <w:rsid w:val="009E41E4"/>
    <w:rsid w:val="009E50C7"/>
    <w:rsid w:val="009E5160"/>
    <w:rsid w:val="009E59F7"/>
    <w:rsid w:val="009E75D4"/>
    <w:rsid w:val="009F0AC9"/>
    <w:rsid w:val="009F11B1"/>
    <w:rsid w:val="009F16F3"/>
    <w:rsid w:val="009F1FE0"/>
    <w:rsid w:val="009F4475"/>
    <w:rsid w:val="009F4A71"/>
    <w:rsid w:val="009F5230"/>
    <w:rsid w:val="009F5411"/>
    <w:rsid w:val="009F68F8"/>
    <w:rsid w:val="00A00272"/>
    <w:rsid w:val="00A002D1"/>
    <w:rsid w:val="00A0115A"/>
    <w:rsid w:val="00A012FD"/>
    <w:rsid w:val="00A01B86"/>
    <w:rsid w:val="00A01DD3"/>
    <w:rsid w:val="00A03D80"/>
    <w:rsid w:val="00A0412C"/>
    <w:rsid w:val="00A05F06"/>
    <w:rsid w:val="00A06E7C"/>
    <w:rsid w:val="00A07011"/>
    <w:rsid w:val="00A07966"/>
    <w:rsid w:val="00A102F2"/>
    <w:rsid w:val="00A12479"/>
    <w:rsid w:val="00A12E55"/>
    <w:rsid w:val="00A13ADD"/>
    <w:rsid w:val="00A13CB2"/>
    <w:rsid w:val="00A14444"/>
    <w:rsid w:val="00A15391"/>
    <w:rsid w:val="00A157D7"/>
    <w:rsid w:val="00A1600E"/>
    <w:rsid w:val="00A16285"/>
    <w:rsid w:val="00A166BE"/>
    <w:rsid w:val="00A16C0F"/>
    <w:rsid w:val="00A1754A"/>
    <w:rsid w:val="00A17B28"/>
    <w:rsid w:val="00A20E63"/>
    <w:rsid w:val="00A21C58"/>
    <w:rsid w:val="00A2203D"/>
    <w:rsid w:val="00A222A7"/>
    <w:rsid w:val="00A22350"/>
    <w:rsid w:val="00A226E8"/>
    <w:rsid w:val="00A22788"/>
    <w:rsid w:val="00A22DD4"/>
    <w:rsid w:val="00A23771"/>
    <w:rsid w:val="00A23925"/>
    <w:rsid w:val="00A24471"/>
    <w:rsid w:val="00A2587A"/>
    <w:rsid w:val="00A26028"/>
    <w:rsid w:val="00A26118"/>
    <w:rsid w:val="00A26866"/>
    <w:rsid w:val="00A30DFA"/>
    <w:rsid w:val="00A31115"/>
    <w:rsid w:val="00A320D5"/>
    <w:rsid w:val="00A32B74"/>
    <w:rsid w:val="00A32E03"/>
    <w:rsid w:val="00A32F00"/>
    <w:rsid w:val="00A33FFE"/>
    <w:rsid w:val="00A36984"/>
    <w:rsid w:val="00A369DA"/>
    <w:rsid w:val="00A372C9"/>
    <w:rsid w:val="00A37947"/>
    <w:rsid w:val="00A37D90"/>
    <w:rsid w:val="00A40840"/>
    <w:rsid w:val="00A414FE"/>
    <w:rsid w:val="00A42318"/>
    <w:rsid w:val="00A4457F"/>
    <w:rsid w:val="00A505AE"/>
    <w:rsid w:val="00A51F0C"/>
    <w:rsid w:val="00A522F8"/>
    <w:rsid w:val="00A53423"/>
    <w:rsid w:val="00A53450"/>
    <w:rsid w:val="00A54D69"/>
    <w:rsid w:val="00A55429"/>
    <w:rsid w:val="00A6227E"/>
    <w:rsid w:val="00A62633"/>
    <w:rsid w:val="00A62D9A"/>
    <w:rsid w:val="00A6417C"/>
    <w:rsid w:val="00A6445E"/>
    <w:rsid w:val="00A64F2E"/>
    <w:rsid w:val="00A6505D"/>
    <w:rsid w:val="00A65C45"/>
    <w:rsid w:val="00A67520"/>
    <w:rsid w:val="00A708F1"/>
    <w:rsid w:val="00A71994"/>
    <w:rsid w:val="00A71D93"/>
    <w:rsid w:val="00A71DA7"/>
    <w:rsid w:val="00A7262E"/>
    <w:rsid w:val="00A73F81"/>
    <w:rsid w:val="00A743E0"/>
    <w:rsid w:val="00A750A3"/>
    <w:rsid w:val="00A756C8"/>
    <w:rsid w:val="00A76F63"/>
    <w:rsid w:val="00A778AC"/>
    <w:rsid w:val="00A8135D"/>
    <w:rsid w:val="00A8257F"/>
    <w:rsid w:val="00A82616"/>
    <w:rsid w:val="00A83636"/>
    <w:rsid w:val="00A83D45"/>
    <w:rsid w:val="00A854F8"/>
    <w:rsid w:val="00A87310"/>
    <w:rsid w:val="00A874B4"/>
    <w:rsid w:val="00A9097F"/>
    <w:rsid w:val="00A918E3"/>
    <w:rsid w:val="00A92263"/>
    <w:rsid w:val="00A925BF"/>
    <w:rsid w:val="00A92795"/>
    <w:rsid w:val="00A92877"/>
    <w:rsid w:val="00A92D30"/>
    <w:rsid w:val="00A95120"/>
    <w:rsid w:val="00A95E94"/>
    <w:rsid w:val="00A96C36"/>
    <w:rsid w:val="00AA0168"/>
    <w:rsid w:val="00AA1F42"/>
    <w:rsid w:val="00AA23B0"/>
    <w:rsid w:val="00AA3888"/>
    <w:rsid w:val="00AA3E3D"/>
    <w:rsid w:val="00AA5862"/>
    <w:rsid w:val="00AA79F1"/>
    <w:rsid w:val="00AB000B"/>
    <w:rsid w:val="00AB02DD"/>
    <w:rsid w:val="00AB1784"/>
    <w:rsid w:val="00AB6293"/>
    <w:rsid w:val="00AB6393"/>
    <w:rsid w:val="00AB6473"/>
    <w:rsid w:val="00AB66F9"/>
    <w:rsid w:val="00AB6B3B"/>
    <w:rsid w:val="00AB7456"/>
    <w:rsid w:val="00AC0F9D"/>
    <w:rsid w:val="00AC25C8"/>
    <w:rsid w:val="00AC274D"/>
    <w:rsid w:val="00AC42C2"/>
    <w:rsid w:val="00AC436A"/>
    <w:rsid w:val="00AC490E"/>
    <w:rsid w:val="00AC49E6"/>
    <w:rsid w:val="00AC4AEE"/>
    <w:rsid w:val="00AC5309"/>
    <w:rsid w:val="00AC58B7"/>
    <w:rsid w:val="00AC6B94"/>
    <w:rsid w:val="00AC7C0E"/>
    <w:rsid w:val="00AD063B"/>
    <w:rsid w:val="00AD222E"/>
    <w:rsid w:val="00AD3B1E"/>
    <w:rsid w:val="00AD3E29"/>
    <w:rsid w:val="00AD4858"/>
    <w:rsid w:val="00AD5DE7"/>
    <w:rsid w:val="00AD6C9E"/>
    <w:rsid w:val="00AD7770"/>
    <w:rsid w:val="00AD7A81"/>
    <w:rsid w:val="00AE0279"/>
    <w:rsid w:val="00AE02A7"/>
    <w:rsid w:val="00AE11B3"/>
    <w:rsid w:val="00AE1D6C"/>
    <w:rsid w:val="00AE2592"/>
    <w:rsid w:val="00AE2682"/>
    <w:rsid w:val="00AE28D2"/>
    <w:rsid w:val="00AE2DD3"/>
    <w:rsid w:val="00AE554E"/>
    <w:rsid w:val="00AE6465"/>
    <w:rsid w:val="00AE6510"/>
    <w:rsid w:val="00AE7E68"/>
    <w:rsid w:val="00AF04F4"/>
    <w:rsid w:val="00AF29A1"/>
    <w:rsid w:val="00AF4EC8"/>
    <w:rsid w:val="00AF5721"/>
    <w:rsid w:val="00AF6737"/>
    <w:rsid w:val="00AF730A"/>
    <w:rsid w:val="00B00DC4"/>
    <w:rsid w:val="00B01260"/>
    <w:rsid w:val="00B0233F"/>
    <w:rsid w:val="00B02953"/>
    <w:rsid w:val="00B02C72"/>
    <w:rsid w:val="00B0314E"/>
    <w:rsid w:val="00B03EFD"/>
    <w:rsid w:val="00B05052"/>
    <w:rsid w:val="00B06A02"/>
    <w:rsid w:val="00B07117"/>
    <w:rsid w:val="00B071B4"/>
    <w:rsid w:val="00B1038D"/>
    <w:rsid w:val="00B12FB3"/>
    <w:rsid w:val="00B130FC"/>
    <w:rsid w:val="00B1366E"/>
    <w:rsid w:val="00B1494D"/>
    <w:rsid w:val="00B14FDA"/>
    <w:rsid w:val="00B158B3"/>
    <w:rsid w:val="00B1593E"/>
    <w:rsid w:val="00B16C8F"/>
    <w:rsid w:val="00B17DC9"/>
    <w:rsid w:val="00B17FF7"/>
    <w:rsid w:val="00B209F6"/>
    <w:rsid w:val="00B21D98"/>
    <w:rsid w:val="00B226A2"/>
    <w:rsid w:val="00B226E4"/>
    <w:rsid w:val="00B22A7F"/>
    <w:rsid w:val="00B24C5C"/>
    <w:rsid w:val="00B25AFB"/>
    <w:rsid w:val="00B26B57"/>
    <w:rsid w:val="00B2712C"/>
    <w:rsid w:val="00B273A3"/>
    <w:rsid w:val="00B279E2"/>
    <w:rsid w:val="00B30B12"/>
    <w:rsid w:val="00B30DD2"/>
    <w:rsid w:val="00B310FC"/>
    <w:rsid w:val="00B315F6"/>
    <w:rsid w:val="00B3349F"/>
    <w:rsid w:val="00B339E3"/>
    <w:rsid w:val="00B3566F"/>
    <w:rsid w:val="00B3758D"/>
    <w:rsid w:val="00B4238E"/>
    <w:rsid w:val="00B428C7"/>
    <w:rsid w:val="00B43002"/>
    <w:rsid w:val="00B43059"/>
    <w:rsid w:val="00B43177"/>
    <w:rsid w:val="00B43E58"/>
    <w:rsid w:val="00B43F99"/>
    <w:rsid w:val="00B44BEA"/>
    <w:rsid w:val="00B452C0"/>
    <w:rsid w:val="00B45C9E"/>
    <w:rsid w:val="00B45E6A"/>
    <w:rsid w:val="00B45E95"/>
    <w:rsid w:val="00B472B9"/>
    <w:rsid w:val="00B479E4"/>
    <w:rsid w:val="00B47BE6"/>
    <w:rsid w:val="00B5087E"/>
    <w:rsid w:val="00B50FAF"/>
    <w:rsid w:val="00B51241"/>
    <w:rsid w:val="00B518B8"/>
    <w:rsid w:val="00B522ED"/>
    <w:rsid w:val="00B53CBD"/>
    <w:rsid w:val="00B54E38"/>
    <w:rsid w:val="00B55046"/>
    <w:rsid w:val="00B550DA"/>
    <w:rsid w:val="00B5534B"/>
    <w:rsid w:val="00B5575E"/>
    <w:rsid w:val="00B568B4"/>
    <w:rsid w:val="00B56ECB"/>
    <w:rsid w:val="00B572E2"/>
    <w:rsid w:val="00B60361"/>
    <w:rsid w:val="00B6301E"/>
    <w:rsid w:val="00B6479E"/>
    <w:rsid w:val="00B64937"/>
    <w:rsid w:val="00B70FA3"/>
    <w:rsid w:val="00B71A53"/>
    <w:rsid w:val="00B71DCC"/>
    <w:rsid w:val="00B72918"/>
    <w:rsid w:val="00B74A90"/>
    <w:rsid w:val="00B769EB"/>
    <w:rsid w:val="00B76C73"/>
    <w:rsid w:val="00B8063E"/>
    <w:rsid w:val="00B81081"/>
    <w:rsid w:val="00B8373D"/>
    <w:rsid w:val="00B840DF"/>
    <w:rsid w:val="00B8499B"/>
    <w:rsid w:val="00B90930"/>
    <w:rsid w:val="00B90972"/>
    <w:rsid w:val="00B90A1E"/>
    <w:rsid w:val="00B910D4"/>
    <w:rsid w:val="00B91C5E"/>
    <w:rsid w:val="00B9345E"/>
    <w:rsid w:val="00B93545"/>
    <w:rsid w:val="00B93949"/>
    <w:rsid w:val="00B94D4B"/>
    <w:rsid w:val="00B95280"/>
    <w:rsid w:val="00B9608B"/>
    <w:rsid w:val="00B965E1"/>
    <w:rsid w:val="00B97243"/>
    <w:rsid w:val="00B97CE9"/>
    <w:rsid w:val="00BA15F3"/>
    <w:rsid w:val="00BA2CC1"/>
    <w:rsid w:val="00BA3A52"/>
    <w:rsid w:val="00BA4490"/>
    <w:rsid w:val="00BA4A3B"/>
    <w:rsid w:val="00BA5619"/>
    <w:rsid w:val="00BA56F6"/>
    <w:rsid w:val="00BA5B7A"/>
    <w:rsid w:val="00BA62B9"/>
    <w:rsid w:val="00BA65EB"/>
    <w:rsid w:val="00BA6AB5"/>
    <w:rsid w:val="00BA705B"/>
    <w:rsid w:val="00BB2639"/>
    <w:rsid w:val="00BB2C72"/>
    <w:rsid w:val="00BB3C0C"/>
    <w:rsid w:val="00BB546C"/>
    <w:rsid w:val="00BB5CEF"/>
    <w:rsid w:val="00BB6C8F"/>
    <w:rsid w:val="00BB73F0"/>
    <w:rsid w:val="00BC04FE"/>
    <w:rsid w:val="00BC2D37"/>
    <w:rsid w:val="00BC3072"/>
    <w:rsid w:val="00BC39EF"/>
    <w:rsid w:val="00BC3FB7"/>
    <w:rsid w:val="00BC406B"/>
    <w:rsid w:val="00BC4214"/>
    <w:rsid w:val="00BC4CD3"/>
    <w:rsid w:val="00BC56DE"/>
    <w:rsid w:val="00BD1270"/>
    <w:rsid w:val="00BD1589"/>
    <w:rsid w:val="00BD1EAB"/>
    <w:rsid w:val="00BD2BD8"/>
    <w:rsid w:val="00BD45AE"/>
    <w:rsid w:val="00BD4913"/>
    <w:rsid w:val="00BD56BE"/>
    <w:rsid w:val="00BE15B3"/>
    <w:rsid w:val="00BE24F5"/>
    <w:rsid w:val="00BE33A7"/>
    <w:rsid w:val="00BE4797"/>
    <w:rsid w:val="00BE4863"/>
    <w:rsid w:val="00BE5054"/>
    <w:rsid w:val="00BE61AC"/>
    <w:rsid w:val="00BE6841"/>
    <w:rsid w:val="00BE6F86"/>
    <w:rsid w:val="00BE7087"/>
    <w:rsid w:val="00BF164A"/>
    <w:rsid w:val="00BF169C"/>
    <w:rsid w:val="00BF1C6F"/>
    <w:rsid w:val="00BF1D07"/>
    <w:rsid w:val="00BF1FF0"/>
    <w:rsid w:val="00BF2008"/>
    <w:rsid w:val="00BF2C1B"/>
    <w:rsid w:val="00BF65EC"/>
    <w:rsid w:val="00BF752E"/>
    <w:rsid w:val="00BF79CE"/>
    <w:rsid w:val="00C002B6"/>
    <w:rsid w:val="00C00427"/>
    <w:rsid w:val="00C00A91"/>
    <w:rsid w:val="00C016F1"/>
    <w:rsid w:val="00C02D27"/>
    <w:rsid w:val="00C04A4F"/>
    <w:rsid w:val="00C05208"/>
    <w:rsid w:val="00C054B7"/>
    <w:rsid w:val="00C05771"/>
    <w:rsid w:val="00C06E0D"/>
    <w:rsid w:val="00C0725A"/>
    <w:rsid w:val="00C078AE"/>
    <w:rsid w:val="00C07DA6"/>
    <w:rsid w:val="00C10259"/>
    <w:rsid w:val="00C11817"/>
    <w:rsid w:val="00C118B3"/>
    <w:rsid w:val="00C12B46"/>
    <w:rsid w:val="00C144C9"/>
    <w:rsid w:val="00C1491E"/>
    <w:rsid w:val="00C150D0"/>
    <w:rsid w:val="00C154BA"/>
    <w:rsid w:val="00C154D8"/>
    <w:rsid w:val="00C155BF"/>
    <w:rsid w:val="00C15C8B"/>
    <w:rsid w:val="00C165FE"/>
    <w:rsid w:val="00C16CCE"/>
    <w:rsid w:val="00C173FD"/>
    <w:rsid w:val="00C17A44"/>
    <w:rsid w:val="00C20B6C"/>
    <w:rsid w:val="00C21437"/>
    <w:rsid w:val="00C22EC4"/>
    <w:rsid w:val="00C23D0E"/>
    <w:rsid w:val="00C25050"/>
    <w:rsid w:val="00C25622"/>
    <w:rsid w:val="00C256D4"/>
    <w:rsid w:val="00C25C85"/>
    <w:rsid w:val="00C26214"/>
    <w:rsid w:val="00C26995"/>
    <w:rsid w:val="00C27C6E"/>
    <w:rsid w:val="00C27EA0"/>
    <w:rsid w:val="00C31AC3"/>
    <w:rsid w:val="00C3258A"/>
    <w:rsid w:val="00C330B9"/>
    <w:rsid w:val="00C33587"/>
    <w:rsid w:val="00C34222"/>
    <w:rsid w:val="00C35934"/>
    <w:rsid w:val="00C36021"/>
    <w:rsid w:val="00C366F2"/>
    <w:rsid w:val="00C36F2E"/>
    <w:rsid w:val="00C3709D"/>
    <w:rsid w:val="00C37E68"/>
    <w:rsid w:val="00C4047C"/>
    <w:rsid w:val="00C409F5"/>
    <w:rsid w:val="00C41B49"/>
    <w:rsid w:val="00C41C7A"/>
    <w:rsid w:val="00C42814"/>
    <w:rsid w:val="00C4287A"/>
    <w:rsid w:val="00C4395B"/>
    <w:rsid w:val="00C4479C"/>
    <w:rsid w:val="00C45CBB"/>
    <w:rsid w:val="00C461FB"/>
    <w:rsid w:val="00C4697C"/>
    <w:rsid w:val="00C4760B"/>
    <w:rsid w:val="00C50A89"/>
    <w:rsid w:val="00C51609"/>
    <w:rsid w:val="00C526C7"/>
    <w:rsid w:val="00C52E7E"/>
    <w:rsid w:val="00C54526"/>
    <w:rsid w:val="00C56143"/>
    <w:rsid w:val="00C56DE2"/>
    <w:rsid w:val="00C5756F"/>
    <w:rsid w:val="00C57CD7"/>
    <w:rsid w:val="00C600ED"/>
    <w:rsid w:val="00C607A4"/>
    <w:rsid w:val="00C6348B"/>
    <w:rsid w:val="00C63BE2"/>
    <w:rsid w:val="00C64454"/>
    <w:rsid w:val="00C65525"/>
    <w:rsid w:val="00C65897"/>
    <w:rsid w:val="00C67641"/>
    <w:rsid w:val="00C678E8"/>
    <w:rsid w:val="00C71A46"/>
    <w:rsid w:val="00C721C2"/>
    <w:rsid w:val="00C72D09"/>
    <w:rsid w:val="00C75C10"/>
    <w:rsid w:val="00C771A9"/>
    <w:rsid w:val="00C779E5"/>
    <w:rsid w:val="00C81CBC"/>
    <w:rsid w:val="00C829C2"/>
    <w:rsid w:val="00C83ADD"/>
    <w:rsid w:val="00C83B21"/>
    <w:rsid w:val="00C84098"/>
    <w:rsid w:val="00C85D4F"/>
    <w:rsid w:val="00C877FD"/>
    <w:rsid w:val="00C8799B"/>
    <w:rsid w:val="00C900B8"/>
    <w:rsid w:val="00C90234"/>
    <w:rsid w:val="00C90F39"/>
    <w:rsid w:val="00C91AC8"/>
    <w:rsid w:val="00C9384F"/>
    <w:rsid w:val="00C9457E"/>
    <w:rsid w:val="00C94B26"/>
    <w:rsid w:val="00C94D0B"/>
    <w:rsid w:val="00C95B09"/>
    <w:rsid w:val="00C95BAE"/>
    <w:rsid w:val="00C962F2"/>
    <w:rsid w:val="00C972F4"/>
    <w:rsid w:val="00CA042B"/>
    <w:rsid w:val="00CA224D"/>
    <w:rsid w:val="00CA2BBC"/>
    <w:rsid w:val="00CA36E4"/>
    <w:rsid w:val="00CA38AF"/>
    <w:rsid w:val="00CA4180"/>
    <w:rsid w:val="00CA5640"/>
    <w:rsid w:val="00CA5792"/>
    <w:rsid w:val="00CA61FD"/>
    <w:rsid w:val="00CA70ED"/>
    <w:rsid w:val="00CB046A"/>
    <w:rsid w:val="00CB190D"/>
    <w:rsid w:val="00CB1FF2"/>
    <w:rsid w:val="00CB383C"/>
    <w:rsid w:val="00CB39BE"/>
    <w:rsid w:val="00CB41E2"/>
    <w:rsid w:val="00CB4FF8"/>
    <w:rsid w:val="00CB56A8"/>
    <w:rsid w:val="00CB7442"/>
    <w:rsid w:val="00CB7A95"/>
    <w:rsid w:val="00CC037C"/>
    <w:rsid w:val="00CC0606"/>
    <w:rsid w:val="00CC0641"/>
    <w:rsid w:val="00CC09D1"/>
    <w:rsid w:val="00CC177F"/>
    <w:rsid w:val="00CC2BAC"/>
    <w:rsid w:val="00CC2C4B"/>
    <w:rsid w:val="00CC2DFE"/>
    <w:rsid w:val="00CC2EA5"/>
    <w:rsid w:val="00CC42F9"/>
    <w:rsid w:val="00CC4743"/>
    <w:rsid w:val="00CC56A9"/>
    <w:rsid w:val="00CC5A71"/>
    <w:rsid w:val="00CC5BFD"/>
    <w:rsid w:val="00CC6CA3"/>
    <w:rsid w:val="00CD1076"/>
    <w:rsid w:val="00CD1C7C"/>
    <w:rsid w:val="00CD27B9"/>
    <w:rsid w:val="00CD2E6D"/>
    <w:rsid w:val="00CD3A5F"/>
    <w:rsid w:val="00CD3A7E"/>
    <w:rsid w:val="00CD3C4E"/>
    <w:rsid w:val="00CD3CDF"/>
    <w:rsid w:val="00CD4874"/>
    <w:rsid w:val="00CD4B9A"/>
    <w:rsid w:val="00CD6972"/>
    <w:rsid w:val="00CD70EA"/>
    <w:rsid w:val="00CD7B51"/>
    <w:rsid w:val="00CD7DBC"/>
    <w:rsid w:val="00CE06FC"/>
    <w:rsid w:val="00CE106F"/>
    <w:rsid w:val="00CE16F9"/>
    <w:rsid w:val="00CE17E2"/>
    <w:rsid w:val="00CE2AB4"/>
    <w:rsid w:val="00CE2AFD"/>
    <w:rsid w:val="00CE2E21"/>
    <w:rsid w:val="00CE56F6"/>
    <w:rsid w:val="00CE657E"/>
    <w:rsid w:val="00CE6CC4"/>
    <w:rsid w:val="00CE756F"/>
    <w:rsid w:val="00CF01EC"/>
    <w:rsid w:val="00CF03ED"/>
    <w:rsid w:val="00CF0DDF"/>
    <w:rsid w:val="00CF11C9"/>
    <w:rsid w:val="00CF1C7A"/>
    <w:rsid w:val="00CF29B4"/>
    <w:rsid w:val="00CF2A7C"/>
    <w:rsid w:val="00CF3861"/>
    <w:rsid w:val="00CF71DC"/>
    <w:rsid w:val="00CF7FB0"/>
    <w:rsid w:val="00D018BB"/>
    <w:rsid w:val="00D01ABA"/>
    <w:rsid w:val="00D03386"/>
    <w:rsid w:val="00D03BD1"/>
    <w:rsid w:val="00D05257"/>
    <w:rsid w:val="00D056CA"/>
    <w:rsid w:val="00D069DF"/>
    <w:rsid w:val="00D06F46"/>
    <w:rsid w:val="00D070D0"/>
    <w:rsid w:val="00D1127F"/>
    <w:rsid w:val="00D11542"/>
    <w:rsid w:val="00D123F9"/>
    <w:rsid w:val="00D12850"/>
    <w:rsid w:val="00D12BB7"/>
    <w:rsid w:val="00D1394E"/>
    <w:rsid w:val="00D142FA"/>
    <w:rsid w:val="00D14F4E"/>
    <w:rsid w:val="00D1603A"/>
    <w:rsid w:val="00D16D0D"/>
    <w:rsid w:val="00D16F7F"/>
    <w:rsid w:val="00D176EB"/>
    <w:rsid w:val="00D17CA6"/>
    <w:rsid w:val="00D20077"/>
    <w:rsid w:val="00D21102"/>
    <w:rsid w:val="00D22CE2"/>
    <w:rsid w:val="00D232A0"/>
    <w:rsid w:val="00D2407C"/>
    <w:rsid w:val="00D25C74"/>
    <w:rsid w:val="00D27296"/>
    <w:rsid w:val="00D303AF"/>
    <w:rsid w:val="00D30791"/>
    <w:rsid w:val="00D30BB8"/>
    <w:rsid w:val="00D31439"/>
    <w:rsid w:val="00D31B23"/>
    <w:rsid w:val="00D31C40"/>
    <w:rsid w:val="00D325A2"/>
    <w:rsid w:val="00D336FB"/>
    <w:rsid w:val="00D348F3"/>
    <w:rsid w:val="00D34A64"/>
    <w:rsid w:val="00D354AA"/>
    <w:rsid w:val="00D35625"/>
    <w:rsid w:val="00D35678"/>
    <w:rsid w:val="00D40219"/>
    <w:rsid w:val="00D42EDB"/>
    <w:rsid w:val="00D4366B"/>
    <w:rsid w:val="00D43C62"/>
    <w:rsid w:val="00D443A3"/>
    <w:rsid w:val="00D45D2C"/>
    <w:rsid w:val="00D46288"/>
    <w:rsid w:val="00D46A68"/>
    <w:rsid w:val="00D46B89"/>
    <w:rsid w:val="00D46F59"/>
    <w:rsid w:val="00D4704A"/>
    <w:rsid w:val="00D471DF"/>
    <w:rsid w:val="00D476D8"/>
    <w:rsid w:val="00D478D5"/>
    <w:rsid w:val="00D47B3F"/>
    <w:rsid w:val="00D53A2F"/>
    <w:rsid w:val="00D53C0A"/>
    <w:rsid w:val="00D54403"/>
    <w:rsid w:val="00D548BC"/>
    <w:rsid w:val="00D55BE1"/>
    <w:rsid w:val="00D5678F"/>
    <w:rsid w:val="00D569A2"/>
    <w:rsid w:val="00D56ACF"/>
    <w:rsid w:val="00D573A9"/>
    <w:rsid w:val="00D574D0"/>
    <w:rsid w:val="00D57693"/>
    <w:rsid w:val="00D578A0"/>
    <w:rsid w:val="00D61342"/>
    <w:rsid w:val="00D613E1"/>
    <w:rsid w:val="00D61AE9"/>
    <w:rsid w:val="00D620E2"/>
    <w:rsid w:val="00D6320B"/>
    <w:rsid w:val="00D6324D"/>
    <w:rsid w:val="00D635F4"/>
    <w:rsid w:val="00D6424C"/>
    <w:rsid w:val="00D644DF"/>
    <w:rsid w:val="00D64561"/>
    <w:rsid w:val="00D6466F"/>
    <w:rsid w:val="00D65B21"/>
    <w:rsid w:val="00D6623B"/>
    <w:rsid w:val="00D6792D"/>
    <w:rsid w:val="00D67D2D"/>
    <w:rsid w:val="00D700E2"/>
    <w:rsid w:val="00D700E6"/>
    <w:rsid w:val="00D70FAE"/>
    <w:rsid w:val="00D71D59"/>
    <w:rsid w:val="00D71E6F"/>
    <w:rsid w:val="00D721B4"/>
    <w:rsid w:val="00D7254F"/>
    <w:rsid w:val="00D73587"/>
    <w:rsid w:val="00D73AE8"/>
    <w:rsid w:val="00D748C6"/>
    <w:rsid w:val="00D74A8E"/>
    <w:rsid w:val="00D75400"/>
    <w:rsid w:val="00D77067"/>
    <w:rsid w:val="00D802DB"/>
    <w:rsid w:val="00D80B6B"/>
    <w:rsid w:val="00D81158"/>
    <w:rsid w:val="00D82654"/>
    <w:rsid w:val="00D82EDA"/>
    <w:rsid w:val="00D83171"/>
    <w:rsid w:val="00D8346B"/>
    <w:rsid w:val="00D8384E"/>
    <w:rsid w:val="00D838F1"/>
    <w:rsid w:val="00D84A9A"/>
    <w:rsid w:val="00D84FCB"/>
    <w:rsid w:val="00D86962"/>
    <w:rsid w:val="00D8708B"/>
    <w:rsid w:val="00D907D8"/>
    <w:rsid w:val="00D90BDA"/>
    <w:rsid w:val="00D913A0"/>
    <w:rsid w:val="00D91547"/>
    <w:rsid w:val="00D91AD5"/>
    <w:rsid w:val="00D91B96"/>
    <w:rsid w:val="00D91F90"/>
    <w:rsid w:val="00D95BA5"/>
    <w:rsid w:val="00D96BF6"/>
    <w:rsid w:val="00D96F76"/>
    <w:rsid w:val="00DA0E9C"/>
    <w:rsid w:val="00DA2603"/>
    <w:rsid w:val="00DA2D93"/>
    <w:rsid w:val="00DA3782"/>
    <w:rsid w:val="00DA3954"/>
    <w:rsid w:val="00DA5FE8"/>
    <w:rsid w:val="00DB08DA"/>
    <w:rsid w:val="00DB0A2E"/>
    <w:rsid w:val="00DB2D10"/>
    <w:rsid w:val="00DB2DCB"/>
    <w:rsid w:val="00DB3848"/>
    <w:rsid w:val="00DB51E4"/>
    <w:rsid w:val="00DB5395"/>
    <w:rsid w:val="00DB5850"/>
    <w:rsid w:val="00DB66F4"/>
    <w:rsid w:val="00DC00AD"/>
    <w:rsid w:val="00DC0B3A"/>
    <w:rsid w:val="00DC1695"/>
    <w:rsid w:val="00DC171E"/>
    <w:rsid w:val="00DC180F"/>
    <w:rsid w:val="00DC1FCF"/>
    <w:rsid w:val="00DC3054"/>
    <w:rsid w:val="00DC40A1"/>
    <w:rsid w:val="00DC4641"/>
    <w:rsid w:val="00DC4C51"/>
    <w:rsid w:val="00DC53D8"/>
    <w:rsid w:val="00DC74F5"/>
    <w:rsid w:val="00DC7F41"/>
    <w:rsid w:val="00DD09B7"/>
    <w:rsid w:val="00DD1110"/>
    <w:rsid w:val="00DD1AC4"/>
    <w:rsid w:val="00DD478C"/>
    <w:rsid w:val="00DD5ECC"/>
    <w:rsid w:val="00DD71C1"/>
    <w:rsid w:val="00DD7B54"/>
    <w:rsid w:val="00DE085D"/>
    <w:rsid w:val="00DE146C"/>
    <w:rsid w:val="00DE2483"/>
    <w:rsid w:val="00DE44A8"/>
    <w:rsid w:val="00DE4733"/>
    <w:rsid w:val="00DE4DF9"/>
    <w:rsid w:val="00DE5024"/>
    <w:rsid w:val="00DE5E6D"/>
    <w:rsid w:val="00DE643E"/>
    <w:rsid w:val="00DE7A84"/>
    <w:rsid w:val="00DF07F2"/>
    <w:rsid w:val="00DF0E50"/>
    <w:rsid w:val="00DF11C2"/>
    <w:rsid w:val="00DF1316"/>
    <w:rsid w:val="00DF151A"/>
    <w:rsid w:val="00DF1852"/>
    <w:rsid w:val="00DF2549"/>
    <w:rsid w:val="00DF2E53"/>
    <w:rsid w:val="00DF39A3"/>
    <w:rsid w:val="00DF4B9E"/>
    <w:rsid w:val="00DF5A8D"/>
    <w:rsid w:val="00DF6580"/>
    <w:rsid w:val="00DF6A3F"/>
    <w:rsid w:val="00DF6D4C"/>
    <w:rsid w:val="00E00D04"/>
    <w:rsid w:val="00E01EB3"/>
    <w:rsid w:val="00E01F64"/>
    <w:rsid w:val="00E021DC"/>
    <w:rsid w:val="00E023E6"/>
    <w:rsid w:val="00E029F7"/>
    <w:rsid w:val="00E038A5"/>
    <w:rsid w:val="00E04B38"/>
    <w:rsid w:val="00E07125"/>
    <w:rsid w:val="00E102FE"/>
    <w:rsid w:val="00E10C85"/>
    <w:rsid w:val="00E11676"/>
    <w:rsid w:val="00E133D7"/>
    <w:rsid w:val="00E145A6"/>
    <w:rsid w:val="00E14906"/>
    <w:rsid w:val="00E1568E"/>
    <w:rsid w:val="00E165ED"/>
    <w:rsid w:val="00E16DAA"/>
    <w:rsid w:val="00E17A1E"/>
    <w:rsid w:val="00E20A04"/>
    <w:rsid w:val="00E22100"/>
    <w:rsid w:val="00E2395B"/>
    <w:rsid w:val="00E23AE9"/>
    <w:rsid w:val="00E2472B"/>
    <w:rsid w:val="00E24DCE"/>
    <w:rsid w:val="00E26EBA"/>
    <w:rsid w:val="00E27460"/>
    <w:rsid w:val="00E27BE3"/>
    <w:rsid w:val="00E30872"/>
    <w:rsid w:val="00E3377E"/>
    <w:rsid w:val="00E347C7"/>
    <w:rsid w:val="00E34AC0"/>
    <w:rsid w:val="00E34FEB"/>
    <w:rsid w:val="00E3546E"/>
    <w:rsid w:val="00E354FE"/>
    <w:rsid w:val="00E3565C"/>
    <w:rsid w:val="00E366D3"/>
    <w:rsid w:val="00E37485"/>
    <w:rsid w:val="00E379C2"/>
    <w:rsid w:val="00E37E85"/>
    <w:rsid w:val="00E403CE"/>
    <w:rsid w:val="00E4168D"/>
    <w:rsid w:val="00E41C27"/>
    <w:rsid w:val="00E41E8F"/>
    <w:rsid w:val="00E4216F"/>
    <w:rsid w:val="00E42706"/>
    <w:rsid w:val="00E43B64"/>
    <w:rsid w:val="00E4548B"/>
    <w:rsid w:val="00E455EA"/>
    <w:rsid w:val="00E45EBB"/>
    <w:rsid w:val="00E46090"/>
    <w:rsid w:val="00E47980"/>
    <w:rsid w:val="00E50D66"/>
    <w:rsid w:val="00E5338B"/>
    <w:rsid w:val="00E55A18"/>
    <w:rsid w:val="00E60349"/>
    <w:rsid w:val="00E6198D"/>
    <w:rsid w:val="00E624BB"/>
    <w:rsid w:val="00E62E32"/>
    <w:rsid w:val="00E62E76"/>
    <w:rsid w:val="00E62EE4"/>
    <w:rsid w:val="00E631F5"/>
    <w:rsid w:val="00E633B6"/>
    <w:rsid w:val="00E64515"/>
    <w:rsid w:val="00E6546A"/>
    <w:rsid w:val="00E654FF"/>
    <w:rsid w:val="00E6627E"/>
    <w:rsid w:val="00E66FDF"/>
    <w:rsid w:val="00E67F13"/>
    <w:rsid w:val="00E709DD"/>
    <w:rsid w:val="00E71254"/>
    <w:rsid w:val="00E71C01"/>
    <w:rsid w:val="00E72B31"/>
    <w:rsid w:val="00E72E40"/>
    <w:rsid w:val="00E734A9"/>
    <w:rsid w:val="00E74F44"/>
    <w:rsid w:val="00E76AF4"/>
    <w:rsid w:val="00E801CB"/>
    <w:rsid w:val="00E8086D"/>
    <w:rsid w:val="00E80B13"/>
    <w:rsid w:val="00E81272"/>
    <w:rsid w:val="00E830D4"/>
    <w:rsid w:val="00E83EB5"/>
    <w:rsid w:val="00E85116"/>
    <w:rsid w:val="00E853DB"/>
    <w:rsid w:val="00E9226A"/>
    <w:rsid w:val="00E92597"/>
    <w:rsid w:val="00E92729"/>
    <w:rsid w:val="00E92C00"/>
    <w:rsid w:val="00E934E4"/>
    <w:rsid w:val="00E93649"/>
    <w:rsid w:val="00E93A61"/>
    <w:rsid w:val="00E93D55"/>
    <w:rsid w:val="00E9412B"/>
    <w:rsid w:val="00E94667"/>
    <w:rsid w:val="00E94B3F"/>
    <w:rsid w:val="00E9525E"/>
    <w:rsid w:val="00E95359"/>
    <w:rsid w:val="00E9552A"/>
    <w:rsid w:val="00E95BA0"/>
    <w:rsid w:val="00E96A95"/>
    <w:rsid w:val="00E97EE5"/>
    <w:rsid w:val="00EA012F"/>
    <w:rsid w:val="00EA0B96"/>
    <w:rsid w:val="00EA1D44"/>
    <w:rsid w:val="00EA1E17"/>
    <w:rsid w:val="00EA35D6"/>
    <w:rsid w:val="00EA4319"/>
    <w:rsid w:val="00EA44CF"/>
    <w:rsid w:val="00EA524E"/>
    <w:rsid w:val="00EA6B3A"/>
    <w:rsid w:val="00EA7C6E"/>
    <w:rsid w:val="00EA7D02"/>
    <w:rsid w:val="00EB096B"/>
    <w:rsid w:val="00EB0A09"/>
    <w:rsid w:val="00EB17D3"/>
    <w:rsid w:val="00EB39A9"/>
    <w:rsid w:val="00EB3D9D"/>
    <w:rsid w:val="00EB3F11"/>
    <w:rsid w:val="00EB42CC"/>
    <w:rsid w:val="00EB4685"/>
    <w:rsid w:val="00EB5234"/>
    <w:rsid w:val="00EB557B"/>
    <w:rsid w:val="00EB5DEB"/>
    <w:rsid w:val="00EB6174"/>
    <w:rsid w:val="00EB64C2"/>
    <w:rsid w:val="00EB7014"/>
    <w:rsid w:val="00EB73D4"/>
    <w:rsid w:val="00EB74EE"/>
    <w:rsid w:val="00EC0962"/>
    <w:rsid w:val="00EC1B9E"/>
    <w:rsid w:val="00EC3198"/>
    <w:rsid w:val="00EC3E62"/>
    <w:rsid w:val="00EC3E96"/>
    <w:rsid w:val="00EC4B35"/>
    <w:rsid w:val="00EC4B96"/>
    <w:rsid w:val="00EC6378"/>
    <w:rsid w:val="00ED01EB"/>
    <w:rsid w:val="00ED05F6"/>
    <w:rsid w:val="00ED0C4F"/>
    <w:rsid w:val="00ED1966"/>
    <w:rsid w:val="00ED2488"/>
    <w:rsid w:val="00ED28DE"/>
    <w:rsid w:val="00ED35E4"/>
    <w:rsid w:val="00ED42F6"/>
    <w:rsid w:val="00ED6162"/>
    <w:rsid w:val="00ED6A38"/>
    <w:rsid w:val="00ED6FC5"/>
    <w:rsid w:val="00ED73A4"/>
    <w:rsid w:val="00ED798F"/>
    <w:rsid w:val="00EE140E"/>
    <w:rsid w:val="00EE193B"/>
    <w:rsid w:val="00EE39D5"/>
    <w:rsid w:val="00EE4358"/>
    <w:rsid w:val="00EE536F"/>
    <w:rsid w:val="00EE5E0F"/>
    <w:rsid w:val="00EE61AC"/>
    <w:rsid w:val="00EE68A3"/>
    <w:rsid w:val="00EE6C2F"/>
    <w:rsid w:val="00EE76A8"/>
    <w:rsid w:val="00EF08E3"/>
    <w:rsid w:val="00EF0AA7"/>
    <w:rsid w:val="00EF14BE"/>
    <w:rsid w:val="00EF2853"/>
    <w:rsid w:val="00EF5238"/>
    <w:rsid w:val="00EF603B"/>
    <w:rsid w:val="00EF67C6"/>
    <w:rsid w:val="00EF6A1F"/>
    <w:rsid w:val="00EF6B6C"/>
    <w:rsid w:val="00EF6F94"/>
    <w:rsid w:val="00EF715B"/>
    <w:rsid w:val="00F00175"/>
    <w:rsid w:val="00F012C1"/>
    <w:rsid w:val="00F022D5"/>
    <w:rsid w:val="00F02377"/>
    <w:rsid w:val="00F027AD"/>
    <w:rsid w:val="00F02C88"/>
    <w:rsid w:val="00F02EF2"/>
    <w:rsid w:val="00F057B5"/>
    <w:rsid w:val="00F0598A"/>
    <w:rsid w:val="00F06650"/>
    <w:rsid w:val="00F1156F"/>
    <w:rsid w:val="00F11B3F"/>
    <w:rsid w:val="00F11C40"/>
    <w:rsid w:val="00F126B8"/>
    <w:rsid w:val="00F127C5"/>
    <w:rsid w:val="00F1358B"/>
    <w:rsid w:val="00F15B4F"/>
    <w:rsid w:val="00F15B98"/>
    <w:rsid w:val="00F161E3"/>
    <w:rsid w:val="00F16AE3"/>
    <w:rsid w:val="00F16C82"/>
    <w:rsid w:val="00F17729"/>
    <w:rsid w:val="00F17A6E"/>
    <w:rsid w:val="00F2014E"/>
    <w:rsid w:val="00F206AD"/>
    <w:rsid w:val="00F21808"/>
    <w:rsid w:val="00F21A1D"/>
    <w:rsid w:val="00F21A35"/>
    <w:rsid w:val="00F227D1"/>
    <w:rsid w:val="00F23993"/>
    <w:rsid w:val="00F24A77"/>
    <w:rsid w:val="00F25053"/>
    <w:rsid w:val="00F251D7"/>
    <w:rsid w:val="00F27B23"/>
    <w:rsid w:val="00F307BA"/>
    <w:rsid w:val="00F30DEB"/>
    <w:rsid w:val="00F31E90"/>
    <w:rsid w:val="00F31FB8"/>
    <w:rsid w:val="00F323EB"/>
    <w:rsid w:val="00F32BA9"/>
    <w:rsid w:val="00F3343E"/>
    <w:rsid w:val="00F3547E"/>
    <w:rsid w:val="00F3549E"/>
    <w:rsid w:val="00F3573D"/>
    <w:rsid w:val="00F35AF5"/>
    <w:rsid w:val="00F406FE"/>
    <w:rsid w:val="00F41B05"/>
    <w:rsid w:val="00F41DCD"/>
    <w:rsid w:val="00F42F6A"/>
    <w:rsid w:val="00F4355C"/>
    <w:rsid w:val="00F4358D"/>
    <w:rsid w:val="00F436DD"/>
    <w:rsid w:val="00F43BC5"/>
    <w:rsid w:val="00F44546"/>
    <w:rsid w:val="00F44E64"/>
    <w:rsid w:val="00F450E2"/>
    <w:rsid w:val="00F454C7"/>
    <w:rsid w:val="00F46C5A"/>
    <w:rsid w:val="00F47F98"/>
    <w:rsid w:val="00F503A2"/>
    <w:rsid w:val="00F50C6E"/>
    <w:rsid w:val="00F51D56"/>
    <w:rsid w:val="00F526DF"/>
    <w:rsid w:val="00F52B2C"/>
    <w:rsid w:val="00F53547"/>
    <w:rsid w:val="00F55575"/>
    <w:rsid w:val="00F556AD"/>
    <w:rsid w:val="00F5634A"/>
    <w:rsid w:val="00F572E3"/>
    <w:rsid w:val="00F577B4"/>
    <w:rsid w:val="00F57AEA"/>
    <w:rsid w:val="00F57AFE"/>
    <w:rsid w:val="00F6109D"/>
    <w:rsid w:val="00F61860"/>
    <w:rsid w:val="00F62650"/>
    <w:rsid w:val="00F627E5"/>
    <w:rsid w:val="00F63F48"/>
    <w:rsid w:val="00F65277"/>
    <w:rsid w:val="00F6733E"/>
    <w:rsid w:val="00F70F62"/>
    <w:rsid w:val="00F71F40"/>
    <w:rsid w:val="00F7402E"/>
    <w:rsid w:val="00F746BD"/>
    <w:rsid w:val="00F74F68"/>
    <w:rsid w:val="00F75714"/>
    <w:rsid w:val="00F76706"/>
    <w:rsid w:val="00F76921"/>
    <w:rsid w:val="00F769F9"/>
    <w:rsid w:val="00F76DE6"/>
    <w:rsid w:val="00F77A55"/>
    <w:rsid w:val="00F80359"/>
    <w:rsid w:val="00F80388"/>
    <w:rsid w:val="00F80FA2"/>
    <w:rsid w:val="00F81605"/>
    <w:rsid w:val="00F825A3"/>
    <w:rsid w:val="00F829E2"/>
    <w:rsid w:val="00F82C06"/>
    <w:rsid w:val="00F835EA"/>
    <w:rsid w:val="00F843B0"/>
    <w:rsid w:val="00F84E26"/>
    <w:rsid w:val="00F857FD"/>
    <w:rsid w:val="00F860CD"/>
    <w:rsid w:val="00F8652D"/>
    <w:rsid w:val="00F86885"/>
    <w:rsid w:val="00F9162D"/>
    <w:rsid w:val="00F92D28"/>
    <w:rsid w:val="00F9332D"/>
    <w:rsid w:val="00F93448"/>
    <w:rsid w:val="00F9483F"/>
    <w:rsid w:val="00F9503F"/>
    <w:rsid w:val="00F95AD3"/>
    <w:rsid w:val="00F96E14"/>
    <w:rsid w:val="00F97F67"/>
    <w:rsid w:val="00FA0755"/>
    <w:rsid w:val="00FA219A"/>
    <w:rsid w:val="00FA248B"/>
    <w:rsid w:val="00FA2E0D"/>
    <w:rsid w:val="00FA32B6"/>
    <w:rsid w:val="00FA42C6"/>
    <w:rsid w:val="00FA4C3F"/>
    <w:rsid w:val="00FA70E2"/>
    <w:rsid w:val="00FA74AF"/>
    <w:rsid w:val="00FA75C7"/>
    <w:rsid w:val="00FB0AEA"/>
    <w:rsid w:val="00FB0D29"/>
    <w:rsid w:val="00FB4A20"/>
    <w:rsid w:val="00FB61F3"/>
    <w:rsid w:val="00FB6225"/>
    <w:rsid w:val="00FB71B5"/>
    <w:rsid w:val="00FB725C"/>
    <w:rsid w:val="00FB7916"/>
    <w:rsid w:val="00FB7C54"/>
    <w:rsid w:val="00FC057E"/>
    <w:rsid w:val="00FC17BA"/>
    <w:rsid w:val="00FC1A9F"/>
    <w:rsid w:val="00FC2AA4"/>
    <w:rsid w:val="00FC2E4E"/>
    <w:rsid w:val="00FC3347"/>
    <w:rsid w:val="00FC4138"/>
    <w:rsid w:val="00FC5133"/>
    <w:rsid w:val="00FC6913"/>
    <w:rsid w:val="00FD15A3"/>
    <w:rsid w:val="00FD17CB"/>
    <w:rsid w:val="00FD3501"/>
    <w:rsid w:val="00FD3657"/>
    <w:rsid w:val="00FD38DF"/>
    <w:rsid w:val="00FD4794"/>
    <w:rsid w:val="00FD5A79"/>
    <w:rsid w:val="00FD5B62"/>
    <w:rsid w:val="00FE21B2"/>
    <w:rsid w:val="00FE221F"/>
    <w:rsid w:val="00FE2859"/>
    <w:rsid w:val="00FE31C8"/>
    <w:rsid w:val="00FE35F8"/>
    <w:rsid w:val="00FE56A9"/>
    <w:rsid w:val="00FE5C6B"/>
    <w:rsid w:val="00FE5CA2"/>
    <w:rsid w:val="00FE6507"/>
    <w:rsid w:val="00FE6BCA"/>
    <w:rsid w:val="00FE734C"/>
    <w:rsid w:val="00FF003B"/>
    <w:rsid w:val="00FF01EE"/>
    <w:rsid w:val="00FF06F1"/>
    <w:rsid w:val="00FF1C7B"/>
    <w:rsid w:val="00FF289D"/>
    <w:rsid w:val="00FF2C1B"/>
    <w:rsid w:val="00FF56E4"/>
    <w:rsid w:val="00FF5CA2"/>
    <w:rsid w:val="00FF65A6"/>
    <w:rsid w:val="00FF69B6"/>
    <w:rsid w:val="00FF6BC5"/>
    <w:rsid w:val="00FF77B2"/>
    <w:rsid w:val="00FF7959"/>
    <w:rsid w:val="00FF7B3F"/>
    <w:rsid w:val="37D5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CA6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288"/>
        <w:tab w:val="num" w:pos="828"/>
      </w:tabs>
      <w:spacing w:after="240"/>
      <w:ind w:left="5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qFormat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rsid w:val="00660B2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7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paragraph" w:styleId="NormalWeb">
    <w:name w:val="Normal (Web)"/>
    <w:basedOn w:val="Normal"/>
    <w:uiPriority w:val="99"/>
    <w:semiHidden/>
    <w:unhideWhenUsed/>
    <w:rsid w:val="00BF75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E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6JEHU5UPDS4F-1893021606-1777</_dlc_DocId>
    <_dlc_DocIdUrl xmlns="d4e282bb-1ef9-4cbd-a653-06682fc7ad56">
      <Url>https://usnrc.sharepoint.com/teams/NRO-NUREG-1021-Working-Group/_layouts/15/DocIdRedir.aspx?ID=6JEHU5UPDS4F-1893021606-1777</Url>
      <Description>6JEHU5UPDS4F-1893021606-1777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E917BE-05D0-4782-8DD0-2BE2BFA31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EF78D-9C0A-4F04-B83E-39CEE9BF48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B4016C-E848-4E3F-91EF-6A006D948CB3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849F162E-ABF5-4DD0-A187-65DACDD1C19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5</cp:revision>
  <cp:lastPrinted>2021-06-24T18:11:00Z</cp:lastPrinted>
  <dcterms:created xsi:type="dcterms:W3CDTF">2022-02-15T18:13:00Z</dcterms:created>
  <dcterms:modified xsi:type="dcterms:W3CDTF">2022-02-15T18:15:00Z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47365097-fd23-4016-8846-89793771a9f9</vt:lpwstr>
  </property>
</Properties>
</file>